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AF14CD" w:rsidRPr="00B05B10" w:rsidRDefault="00AF14CD" w:rsidP="00AF14CD">
      <w:pPr>
        <w:pStyle w:val="a3"/>
        <w:widowControl w:val="0"/>
        <w:spacing w:after="160" w:line="336" w:lineRule="auto"/>
        <w:ind w:firstLine="0"/>
        <w:jc w:val="center"/>
        <w:rPr>
          <w:rFonts w:ascii="GHEA Grapalat" w:hAnsi="GHEA Grapalat"/>
          <w:i w:val="0"/>
          <w:sz w:val="24"/>
          <w:szCs w:val="24"/>
        </w:rPr>
      </w:pPr>
      <w:r w:rsidRPr="00B05B10">
        <w:rPr>
          <w:rFonts w:ascii="GHEA Grapalat" w:hAnsi="GHEA Grapalat"/>
          <w:i w:val="0"/>
          <w:sz w:val="24"/>
          <w:szCs w:val="24"/>
        </w:rPr>
        <w:t>ОБЪЯВЛЕНИЕ</w:t>
      </w:r>
    </w:p>
    <w:p w:rsidR="00AF14CD" w:rsidRPr="00B05B10" w:rsidRDefault="00AF14CD" w:rsidP="00AF14CD">
      <w:pPr>
        <w:pStyle w:val="a3"/>
        <w:widowControl w:val="0"/>
        <w:spacing w:after="160" w:line="336" w:lineRule="auto"/>
        <w:ind w:firstLine="0"/>
        <w:jc w:val="center"/>
        <w:rPr>
          <w:rFonts w:ascii="GHEA Grapalat" w:hAnsi="GHEA Grapalat"/>
          <w:i w:val="0"/>
          <w:sz w:val="24"/>
          <w:szCs w:val="24"/>
        </w:rPr>
      </w:pPr>
      <w:r w:rsidRPr="00B05B10">
        <w:rPr>
          <w:rFonts w:ascii="GHEA Grapalat" w:hAnsi="GHEA Grapalat"/>
          <w:i w:val="0"/>
          <w:sz w:val="24"/>
          <w:szCs w:val="24"/>
        </w:rPr>
        <w:t>О ЗАПРОСЕ КОТИРОВОК</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525BC3" w:rsidRPr="00525BC3">
        <w:rPr>
          <w:rFonts w:ascii="GHEA Grapalat" w:hAnsi="GHEA Grapalat"/>
          <w:i w:val="0"/>
          <w:sz w:val="24"/>
          <w:szCs w:val="24"/>
        </w:rPr>
        <w:t>06</w:t>
      </w:r>
      <w:r w:rsidRPr="00F2243D">
        <w:rPr>
          <w:rFonts w:ascii="GHEA Grapalat" w:hAnsi="GHEA Grapalat"/>
          <w:i w:val="0"/>
          <w:sz w:val="24"/>
          <w:szCs w:val="24"/>
        </w:rPr>
        <w:t>"</w:t>
      </w:r>
      <w:r w:rsidRPr="009044F1">
        <w:rPr>
          <w:rFonts w:ascii="GHEA Grapalat" w:hAnsi="GHEA Grapalat"/>
          <w:i w:val="0"/>
          <w:sz w:val="24"/>
          <w:szCs w:val="24"/>
        </w:rPr>
        <w:t xml:space="preserve"> "</w:t>
      </w:r>
      <w:r w:rsidR="00880AE1" w:rsidRPr="00880AE1">
        <w:rPr>
          <w:rFonts w:ascii="GHEA Grapalat" w:hAnsi="GHEA Grapalat"/>
          <w:i w:val="0"/>
          <w:sz w:val="24"/>
          <w:szCs w:val="24"/>
        </w:rPr>
        <w:t xml:space="preserve"> </w:t>
      </w:r>
      <w:r w:rsidR="00CB6D42" w:rsidRPr="00CB6D42">
        <w:rPr>
          <w:rFonts w:ascii="GHEA Grapalat" w:hAnsi="GHEA Grapalat"/>
          <w:i w:val="0"/>
          <w:sz w:val="24"/>
          <w:szCs w:val="24"/>
        </w:rPr>
        <w:t>февраля</w:t>
      </w:r>
      <w:r w:rsidR="00880AE1" w:rsidRPr="009044F1">
        <w:rPr>
          <w:rFonts w:ascii="GHEA Grapalat" w:hAnsi="GHEA Grapalat"/>
          <w:i w:val="0"/>
          <w:sz w:val="24"/>
          <w:szCs w:val="24"/>
        </w:rPr>
        <w:t xml:space="preserve"> </w:t>
      </w:r>
      <w:r w:rsidRPr="009044F1">
        <w:rPr>
          <w:rFonts w:ascii="GHEA Grapalat" w:hAnsi="GHEA Grapalat"/>
          <w:i w:val="0"/>
          <w:sz w:val="24"/>
          <w:szCs w:val="24"/>
        </w:rPr>
        <w:t>" 20</w:t>
      </w:r>
      <w:r w:rsidR="00837C3C" w:rsidRPr="00837C3C">
        <w:rPr>
          <w:rFonts w:ascii="GHEA Grapalat" w:hAnsi="GHEA Grapalat"/>
          <w:i w:val="0"/>
          <w:sz w:val="24"/>
          <w:szCs w:val="24"/>
        </w:rPr>
        <w:t>20</w:t>
      </w:r>
      <w:r w:rsidR="00961A35" w:rsidRPr="00961A35">
        <w:rPr>
          <w:rFonts w:ascii="GHEA Grapalat" w:hAnsi="GHEA Grapalat"/>
          <w:i w:val="0"/>
          <w:sz w:val="24"/>
          <w:szCs w:val="24"/>
        </w:rPr>
        <w:t xml:space="preserve"> </w:t>
      </w:r>
      <w:r w:rsidRPr="009044F1">
        <w:rPr>
          <w:rFonts w:ascii="GHEA Grapalat" w:hAnsi="GHEA Grapalat"/>
          <w:i w:val="0"/>
          <w:sz w:val="24"/>
          <w:szCs w:val="24"/>
        </w:rPr>
        <w:t>года</w:t>
      </w:r>
      <w:r w:rsidR="00880AE1" w:rsidRPr="00880AE1">
        <w:rPr>
          <w:rFonts w:ascii="GHEA Grapalat" w:hAnsi="GHEA Grapalat"/>
          <w:i w:val="0"/>
          <w:sz w:val="24"/>
          <w:szCs w:val="24"/>
        </w:rPr>
        <w:t xml:space="preserve"> </w:t>
      </w:r>
      <w:r w:rsidRPr="009044F1">
        <w:rPr>
          <w:rFonts w:ascii="GHEA Grapalat" w:hAnsi="GHEA Grapalat"/>
          <w:i w:val="0"/>
          <w:sz w:val="24"/>
          <w:szCs w:val="24"/>
        </w:rPr>
        <w:t xml:space="preserve"> </w:t>
      </w:r>
      <w:r w:rsidR="00880AE1" w:rsidRPr="00F44EB5">
        <w:rPr>
          <w:rFonts w:ascii="GHEA Grapalat" w:hAnsi="GHEA Grapalat"/>
          <w:i w:val="0"/>
          <w:sz w:val="24"/>
          <w:szCs w:val="24"/>
        </w:rPr>
        <w:t>" N 1   решения"</w:t>
      </w:r>
    </w:p>
    <w:p w:rsidR="0091042F" w:rsidRPr="00CB6D42" w:rsidRDefault="0006703E" w:rsidP="00B46D58">
      <w:pPr>
        <w:pStyle w:val="a3"/>
        <w:widowControl w:val="0"/>
        <w:spacing w:after="160" w:line="240" w:lineRule="auto"/>
        <w:ind w:firstLine="0"/>
        <w:jc w:val="center"/>
        <w:rPr>
          <w:rFonts w:ascii="GHEA Grapalat" w:hAnsi="GHEA Grapalat"/>
          <w:i w:val="0"/>
          <w:sz w:val="24"/>
          <w:szCs w:val="24"/>
          <w:lang w:val="en-US"/>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961A35">
        <w:rPr>
          <w:rFonts w:ascii="GHEA Grapalat" w:hAnsi="GHEA Grapalat"/>
          <w:i w:val="0"/>
          <w:sz w:val="24"/>
          <w:szCs w:val="24"/>
          <w:lang w:val="en-US"/>
        </w:rPr>
        <w:t>IKVCIK</w:t>
      </w:r>
      <w:r w:rsidR="00961A35" w:rsidRPr="00F44EB5">
        <w:rPr>
          <w:rFonts w:ascii="GHEA Grapalat" w:hAnsi="GHEA Grapalat"/>
          <w:i w:val="0"/>
          <w:sz w:val="24"/>
          <w:szCs w:val="24"/>
        </w:rPr>
        <w:t>-</w:t>
      </w:r>
      <w:r w:rsidR="00961A35" w:rsidRPr="00AA5BD2">
        <w:rPr>
          <w:rFonts w:ascii="GHEA Grapalat" w:hAnsi="GHEA Grapalat"/>
          <w:i w:val="0"/>
          <w:sz w:val="24"/>
          <w:szCs w:val="24"/>
        </w:rPr>
        <w:t>GHAPDzB</w:t>
      </w:r>
      <w:r w:rsidR="00961A35" w:rsidRPr="00F44EB5">
        <w:rPr>
          <w:rFonts w:ascii="GHEA Grapalat" w:hAnsi="GHEA Grapalat"/>
          <w:i w:val="0"/>
          <w:sz w:val="24"/>
          <w:szCs w:val="24"/>
        </w:rPr>
        <w:t>-20 /</w:t>
      </w:r>
      <w:r w:rsidR="00CB6D42">
        <w:rPr>
          <w:rFonts w:ascii="GHEA Grapalat" w:hAnsi="GHEA Grapalat"/>
          <w:i w:val="0"/>
          <w:sz w:val="24"/>
          <w:szCs w:val="24"/>
          <w:lang w:val="en-US"/>
        </w:rPr>
        <w:t>10</w:t>
      </w:r>
    </w:p>
    <w:p w:rsidR="0091042F" w:rsidRPr="009044F1" w:rsidRDefault="0091042F" w:rsidP="00B46D58">
      <w:pPr>
        <w:pStyle w:val="a3"/>
        <w:widowControl w:val="0"/>
        <w:spacing w:after="160" w:line="240" w:lineRule="auto"/>
        <w:rPr>
          <w:rFonts w:ascii="GHEA Grapalat" w:hAnsi="GHEA Grapalat"/>
          <w:i w:val="0"/>
          <w:sz w:val="24"/>
          <w:szCs w:val="24"/>
        </w:rPr>
      </w:pPr>
    </w:p>
    <w:p w:rsidR="00642EFE" w:rsidRPr="009044F1" w:rsidRDefault="00642EFE" w:rsidP="00961A35">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961A35" w:rsidRPr="00F44EB5">
        <w:rPr>
          <w:rFonts w:ascii="GHEA Grapalat" w:hAnsi="GHEA Grapalat"/>
          <w:i w:val="0"/>
          <w:sz w:val="24"/>
          <w:szCs w:val="24"/>
        </w:rPr>
        <w:t>&lt;&lt;Центр правового  образования и реализации  реабилитационных программ&gt;&gt; ГНКО</w:t>
      </w:r>
      <w:r w:rsidRPr="009044F1">
        <w:rPr>
          <w:rFonts w:ascii="GHEA Grapalat" w:hAnsi="GHEA Grapalat"/>
          <w:i w:val="0"/>
          <w:sz w:val="24"/>
          <w:szCs w:val="24"/>
        </w:rPr>
        <w:t>, находящийся по адресу:</w:t>
      </w:r>
      <w:r w:rsidR="00961A35" w:rsidRPr="00961A35">
        <w:rPr>
          <w:rFonts w:ascii="GHEA Grapalat" w:hAnsi="GHEA Grapalat"/>
          <w:i w:val="0"/>
          <w:sz w:val="24"/>
          <w:szCs w:val="24"/>
        </w:rPr>
        <w:t xml:space="preserve"> </w:t>
      </w:r>
      <w:proofErr w:type="spellStart"/>
      <w:r w:rsidR="00961A35" w:rsidRPr="00F44EB5">
        <w:rPr>
          <w:rFonts w:ascii="GHEA Grapalat" w:hAnsi="GHEA Grapalat"/>
          <w:i w:val="0"/>
          <w:sz w:val="24"/>
          <w:szCs w:val="24"/>
        </w:rPr>
        <w:t>г</w:t>
      </w:r>
      <w:proofErr w:type="gramStart"/>
      <w:r w:rsidR="00961A35" w:rsidRPr="00F44EB5">
        <w:rPr>
          <w:rFonts w:ascii="GHEA Grapalat" w:hAnsi="GHEA Grapalat"/>
          <w:i w:val="0"/>
          <w:sz w:val="24"/>
          <w:szCs w:val="24"/>
        </w:rPr>
        <w:t>.Е</w:t>
      </w:r>
      <w:proofErr w:type="gramEnd"/>
      <w:r w:rsidR="00961A35" w:rsidRPr="00F44EB5">
        <w:rPr>
          <w:rFonts w:ascii="GHEA Grapalat" w:hAnsi="GHEA Grapalat"/>
          <w:i w:val="0"/>
          <w:sz w:val="24"/>
          <w:szCs w:val="24"/>
        </w:rPr>
        <w:t>реван</w:t>
      </w:r>
      <w:proofErr w:type="spellEnd"/>
      <w:r w:rsidR="00961A35" w:rsidRPr="00F44EB5">
        <w:rPr>
          <w:rFonts w:ascii="GHEA Grapalat" w:hAnsi="GHEA Grapalat"/>
          <w:i w:val="0"/>
          <w:sz w:val="24"/>
          <w:szCs w:val="24"/>
        </w:rPr>
        <w:t xml:space="preserve">, ул. </w:t>
      </w:r>
      <w:proofErr w:type="spellStart"/>
      <w:r w:rsidR="00961A35" w:rsidRPr="00F44EB5">
        <w:rPr>
          <w:rFonts w:ascii="GHEA Grapalat" w:hAnsi="GHEA Grapalat"/>
          <w:i w:val="0"/>
          <w:sz w:val="24"/>
          <w:szCs w:val="24"/>
        </w:rPr>
        <w:t>М.Хоренаци</w:t>
      </w:r>
      <w:proofErr w:type="spellEnd"/>
      <w:r w:rsidR="00961A35" w:rsidRPr="00F44EB5">
        <w:rPr>
          <w:rFonts w:ascii="GHEA Grapalat" w:hAnsi="GHEA Grapalat"/>
          <w:i w:val="0"/>
          <w:sz w:val="24"/>
          <w:szCs w:val="24"/>
        </w:rPr>
        <w:t xml:space="preserve"> 162А</w:t>
      </w:r>
      <w:r w:rsidR="00961A35" w:rsidRPr="00961A35">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413E6E" w:rsidRDefault="00A20B69" w:rsidP="00413E6E">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413E6E" w:rsidRPr="00413E6E">
        <w:rPr>
          <w:rFonts w:ascii="GHEA Grapalat" w:hAnsi="GHEA Grapalat"/>
          <w:b/>
          <w:i w:val="0"/>
          <w:sz w:val="24"/>
          <w:szCs w:val="24"/>
        </w:rPr>
        <w:t>топливо</w:t>
      </w:r>
      <w:r w:rsidR="00413E6E" w:rsidRPr="00413E6E">
        <w:rPr>
          <w:rFonts w:ascii="GHEA Grapalat" w:hAnsi="GHEA Grapalat"/>
          <w:i w:val="0"/>
          <w:sz w:val="24"/>
          <w:szCs w:val="24"/>
        </w:rPr>
        <w:t xml:space="preserve">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61A35"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6E6F7D"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413E6E">
        <w:rPr>
          <w:rFonts w:ascii="GHEA Grapalat" w:hAnsi="GHEA Grapalat"/>
          <w:b/>
          <w:i w:val="0"/>
          <w:sz w:val="24"/>
          <w:szCs w:val="24"/>
        </w:rPr>
        <w:t>1</w:t>
      </w:r>
      <w:r w:rsidR="00B86E1C" w:rsidRPr="00B86E1C">
        <w:rPr>
          <w:rFonts w:ascii="GHEA Grapalat" w:hAnsi="GHEA Grapalat"/>
          <w:b/>
          <w:i w:val="0"/>
          <w:sz w:val="24"/>
          <w:szCs w:val="24"/>
        </w:rPr>
        <w:t>2</w:t>
      </w:r>
      <w:r w:rsidR="00413E6E" w:rsidRPr="00413E6E">
        <w:rPr>
          <w:rFonts w:ascii="GHEA Grapalat" w:hAnsi="GHEA Grapalat"/>
          <w:b/>
          <w:i w:val="0"/>
          <w:sz w:val="24"/>
          <w:szCs w:val="24"/>
        </w:rPr>
        <w:t>:00</w:t>
      </w:r>
      <w:r w:rsidR="00413E6E" w:rsidRPr="00413E6E">
        <w:rPr>
          <w:rFonts w:ascii="GHEA Grapalat" w:hAnsi="GHEA Grapalat"/>
          <w:i w:val="0"/>
          <w:sz w:val="24"/>
          <w:szCs w:val="24"/>
        </w:rPr>
        <w:t xml:space="preserve">  </w:t>
      </w:r>
      <w:r w:rsidRPr="009044F1">
        <w:rPr>
          <w:rFonts w:ascii="GHEA Grapalat" w:hAnsi="GHEA Grapalat"/>
          <w:i w:val="0"/>
          <w:sz w:val="24"/>
          <w:szCs w:val="24"/>
        </w:rPr>
        <w:t xml:space="preserve"> часов</w:t>
      </w:r>
      <w:r w:rsidR="00971F4A" w:rsidRPr="00413E6E">
        <w:rPr>
          <w:rFonts w:ascii="GHEA Grapalat" w:hAnsi="GHEA Grapalat"/>
          <w:b/>
          <w:i w:val="0"/>
          <w:sz w:val="24"/>
          <w:szCs w:val="24"/>
        </w:rPr>
        <w:t xml:space="preserve"> </w:t>
      </w:r>
      <w:r w:rsidR="00413E6E" w:rsidRPr="00413E6E">
        <w:rPr>
          <w:rFonts w:ascii="GHEA Grapalat" w:hAnsi="GHEA Grapalat"/>
          <w:b/>
          <w:i w:val="0"/>
          <w:sz w:val="24"/>
          <w:szCs w:val="24"/>
        </w:rPr>
        <w:t>7</w:t>
      </w:r>
      <w:r w:rsidRPr="00413E6E">
        <w:rPr>
          <w:rFonts w:ascii="GHEA Grapalat" w:hAnsi="GHEA Grapalat"/>
          <w:b/>
          <w:i w:val="0"/>
          <w:sz w:val="24"/>
          <w:szCs w:val="24"/>
        </w:rPr>
        <w:t xml:space="preserve">-го </w:t>
      </w:r>
      <w:r w:rsidRPr="009044F1">
        <w:rPr>
          <w:rFonts w:ascii="GHEA Grapalat" w:hAnsi="GHEA Grapalat"/>
          <w:i w:val="0"/>
          <w:sz w:val="24"/>
          <w:szCs w:val="24"/>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roofErr w:type="gramStart"/>
      <w:r w:rsidRPr="009044F1">
        <w:rPr>
          <w:rFonts w:ascii="GHEA Grapalat" w:hAnsi="GHEA Grapalat"/>
          <w:i w:val="0"/>
          <w:sz w:val="24"/>
          <w:szCs w:val="24"/>
        </w:rPr>
        <w:t xml:space="preserve"> </w:t>
      </w:r>
      <w:r w:rsidR="006E6F7D" w:rsidRPr="006E6F7D">
        <w:rPr>
          <w:rFonts w:ascii="GHEA Grapalat" w:hAnsi="GHEA Grapalat"/>
          <w:i w:val="0"/>
          <w:sz w:val="24"/>
          <w:szCs w:val="24"/>
        </w:rPr>
        <w:t>.</w:t>
      </w:r>
      <w:proofErr w:type="gramEnd"/>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664952" w:rsidRDefault="003F6ED1" w:rsidP="00664952">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spellStart"/>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реван</w:t>
      </w:r>
      <w:proofErr w:type="spellEnd"/>
      <w:r w:rsidR="00664952" w:rsidRPr="00664952">
        <w:rPr>
          <w:rFonts w:ascii="GHEA Grapalat" w:hAnsi="GHEA Grapalat"/>
          <w:b/>
          <w:i w:val="0"/>
          <w:sz w:val="24"/>
          <w:szCs w:val="24"/>
        </w:rPr>
        <w:t xml:space="preserve">,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 </w:t>
      </w:r>
      <w:r w:rsidRPr="000F0CA8">
        <w:rPr>
          <w:rFonts w:ascii="GHEA Grapalat" w:hAnsi="GHEA Grapalat"/>
          <w:i w:val="0"/>
          <w:sz w:val="24"/>
          <w:szCs w:val="24"/>
        </w:rPr>
        <w:t xml:space="preserve">в документарной форме, до </w:t>
      </w:r>
      <w:r w:rsidR="00664952" w:rsidRPr="00664952">
        <w:rPr>
          <w:rFonts w:ascii="GHEA Grapalat" w:hAnsi="GHEA Grapalat"/>
          <w:b/>
          <w:i w:val="0"/>
          <w:sz w:val="24"/>
          <w:szCs w:val="24"/>
        </w:rPr>
        <w:t>1</w:t>
      </w:r>
      <w:r w:rsidR="00B86E1C" w:rsidRPr="00B86E1C">
        <w:rPr>
          <w:rFonts w:ascii="GHEA Grapalat" w:hAnsi="GHEA Grapalat"/>
          <w:b/>
          <w:i w:val="0"/>
          <w:sz w:val="24"/>
          <w:szCs w:val="24"/>
        </w:rPr>
        <w:t>2</w:t>
      </w:r>
      <w:r w:rsidR="00664952" w:rsidRPr="00664952">
        <w:rPr>
          <w:rFonts w:ascii="GHEA Grapalat" w:hAnsi="GHEA Grapalat"/>
          <w:b/>
          <w:i w:val="0"/>
          <w:sz w:val="24"/>
          <w:szCs w:val="24"/>
        </w:rPr>
        <w:t>:00</w:t>
      </w:r>
      <w:r w:rsidR="00664952" w:rsidRPr="00664952">
        <w:rPr>
          <w:rFonts w:ascii="GHEA Grapalat" w:hAnsi="GHEA Grapalat"/>
          <w:i w:val="0"/>
          <w:sz w:val="24"/>
          <w:szCs w:val="24"/>
        </w:rPr>
        <w:t xml:space="preserve"> </w:t>
      </w:r>
      <w:r w:rsidRPr="000F0CA8">
        <w:rPr>
          <w:rFonts w:ascii="GHEA Grapalat" w:hAnsi="GHEA Grapalat"/>
          <w:i w:val="0"/>
          <w:sz w:val="24"/>
          <w:szCs w:val="24"/>
        </w:rPr>
        <w:t xml:space="preserve">часов </w:t>
      </w:r>
      <w:r w:rsidR="00664952" w:rsidRPr="00664952">
        <w:rPr>
          <w:rFonts w:ascii="GHEA Grapalat" w:hAnsi="GHEA Grapalat"/>
          <w:b/>
          <w:i w:val="0"/>
          <w:sz w:val="24"/>
          <w:szCs w:val="24"/>
        </w:rPr>
        <w:t>7</w:t>
      </w:r>
      <w:r w:rsidRPr="00664952">
        <w:rPr>
          <w:rFonts w:ascii="GHEA Grapalat" w:hAnsi="GHEA Grapalat"/>
          <w:b/>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B40E2" w:rsidRPr="00CB40E2" w:rsidRDefault="003F6ED1" w:rsidP="00CB40E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реван</w:t>
      </w:r>
      <w:proofErr w:type="spellEnd"/>
      <w:r w:rsidR="00664952" w:rsidRPr="00664952">
        <w:rPr>
          <w:rFonts w:ascii="GHEA Grapalat" w:hAnsi="GHEA Grapalat"/>
          <w:b/>
          <w:i w:val="0"/>
          <w:sz w:val="24"/>
          <w:szCs w:val="24"/>
        </w:rPr>
        <w:t xml:space="preserve">,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w:t>
      </w:r>
      <w:r w:rsidRPr="000F0CA8">
        <w:rPr>
          <w:rFonts w:ascii="GHEA Grapalat" w:hAnsi="GHEA Grapalat"/>
          <w:i w:val="0"/>
          <w:sz w:val="24"/>
          <w:szCs w:val="24"/>
        </w:rPr>
        <w:t xml:space="preserve">, в </w:t>
      </w:r>
      <w:r w:rsidR="00664952" w:rsidRPr="00664952">
        <w:rPr>
          <w:rFonts w:ascii="GHEA Grapalat" w:hAnsi="GHEA Grapalat"/>
          <w:b/>
          <w:i w:val="0"/>
          <w:sz w:val="24"/>
          <w:szCs w:val="24"/>
        </w:rPr>
        <w:t>1</w:t>
      </w:r>
      <w:r w:rsidR="00B86E1C" w:rsidRPr="00B86E1C">
        <w:rPr>
          <w:rFonts w:ascii="GHEA Grapalat" w:hAnsi="GHEA Grapalat"/>
          <w:b/>
          <w:i w:val="0"/>
          <w:sz w:val="24"/>
          <w:szCs w:val="24"/>
        </w:rPr>
        <w:t>2</w:t>
      </w:r>
      <w:r w:rsidR="00664952" w:rsidRPr="00664952">
        <w:rPr>
          <w:rFonts w:ascii="GHEA Grapalat" w:hAnsi="GHEA Grapalat"/>
          <w:b/>
          <w:i w:val="0"/>
          <w:sz w:val="24"/>
          <w:szCs w:val="24"/>
        </w:rPr>
        <w:t>:00</w:t>
      </w:r>
      <w:r>
        <w:rPr>
          <w:rFonts w:ascii="GHEA Grapalat" w:hAnsi="GHEA Grapalat"/>
          <w:i w:val="0"/>
          <w:sz w:val="24"/>
          <w:szCs w:val="24"/>
        </w:rPr>
        <w:t xml:space="preserve"> </w:t>
      </w:r>
      <w:r>
        <w:rPr>
          <w:rFonts w:ascii="GHEA Grapalat" w:hAnsi="GHEA Grapalat"/>
          <w:i w:val="0"/>
          <w:sz w:val="24"/>
          <w:szCs w:val="24"/>
        </w:rPr>
        <w:lastRenderedPageBreak/>
        <w:t>часов "</w:t>
      </w:r>
      <w:r w:rsidR="003D58AF" w:rsidRPr="003D58AF">
        <w:rPr>
          <w:rFonts w:ascii="GHEA Grapalat" w:hAnsi="GHEA Grapalat"/>
          <w:b/>
          <w:i w:val="0"/>
          <w:sz w:val="24"/>
          <w:szCs w:val="24"/>
        </w:rPr>
        <w:t>13</w:t>
      </w:r>
      <w:r>
        <w:rPr>
          <w:rFonts w:ascii="GHEA Grapalat" w:hAnsi="GHEA Grapalat"/>
          <w:i w:val="0"/>
          <w:sz w:val="24"/>
          <w:szCs w:val="24"/>
        </w:rPr>
        <w:t>" "</w:t>
      </w:r>
      <w:r w:rsidR="003D58AF" w:rsidRPr="003D58AF">
        <w:rPr>
          <w:rFonts w:ascii="GHEA Grapalat" w:hAnsi="GHEA Grapalat"/>
          <w:i w:val="0"/>
          <w:sz w:val="24"/>
          <w:szCs w:val="24"/>
        </w:rPr>
        <w:t xml:space="preserve"> </w:t>
      </w:r>
      <w:r w:rsidR="003D58AF" w:rsidRPr="00CB6D42">
        <w:rPr>
          <w:rFonts w:ascii="GHEA Grapalat" w:hAnsi="GHEA Grapalat"/>
          <w:i w:val="0"/>
          <w:sz w:val="24"/>
          <w:szCs w:val="24"/>
        </w:rPr>
        <w:t>февраля</w:t>
      </w:r>
      <w:r w:rsidR="003D58AF" w:rsidRPr="009044F1">
        <w:rPr>
          <w:rFonts w:ascii="GHEA Grapalat" w:hAnsi="GHEA Grapalat"/>
          <w:i w:val="0"/>
          <w:sz w:val="24"/>
          <w:szCs w:val="24"/>
        </w:rPr>
        <w:t xml:space="preserve"> </w:t>
      </w:r>
      <w:r>
        <w:rPr>
          <w:rFonts w:ascii="GHEA Grapalat" w:hAnsi="GHEA Grapalat"/>
          <w:i w:val="0"/>
          <w:sz w:val="24"/>
          <w:szCs w:val="24"/>
        </w:rPr>
        <w:t>" "</w:t>
      </w:r>
      <w:r w:rsidR="00664952" w:rsidRPr="00664952">
        <w:rPr>
          <w:rFonts w:ascii="GHEA Grapalat" w:hAnsi="GHEA Grapalat"/>
          <w:b/>
          <w:i w:val="0"/>
          <w:sz w:val="24"/>
          <w:szCs w:val="24"/>
        </w:rPr>
        <w:t>20</w:t>
      </w:r>
      <w:r w:rsidR="003D58AF" w:rsidRPr="003D58AF">
        <w:rPr>
          <w:rFonts w:ascii="GHEA Grapalat" w:hAnsi="GHEA Grapalat"/>
          <w:b/>
          <w:i w:val="0"/>
          <w:sz w:val="24"/>
          <w:szCs w:val="24"/>
        </w:rPr>
        <w:t>20</w:t>
      </w:r>
      <w:r w:rsidR="00664952" w:rsidRPr="00664952">
        <w:rPr>
          <w:rFonts w:ascii="GHEA Grapalat" w:hAnsi="GHEA Grapalat"/>
          <w:b/>
          <w:i w:val="0"/>
          <w:sz w:val="24"/>
          <w:szCs w:val="24"/>
        </w:rPr>
        <w:t>г</w:t>
      </w:r>
      <w:r>
        <w:rPr>
          <w:rFonts w:ascii="GHEA Grapalat" w:hAnsi="GHEA Grapalat"/>
          <w:i w:val="0"/>
          <w:sz w:val="24"/>
          <w:szCs w:val="24"/>
        </w:rPr>
        <w:t>".</w:t>
      </w:r>
    </w:p>
    <w:p w:rsidR="00BE1C5E" w:rsidRPr="001B32D9" w:rsidRDefault="001305C6" w:rsidP="00CB40E2">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CB40E2" w:rsidRPr="00BE6607" w:rsidRDefault="00754697" w:rsidP="00CB40E2">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CB40E2" w:rsidRPr="00BE6607">
        <w:rPr>
          <w:rFonts w:ascii="GHEA Grapalat" w:hAnsi="GHEA Grapalat"/>
          <w:i w:val="0"/>
          <w:sz w:val="24"/>
          <w:szCs w:val="24"/>
        </w:rPr>
        <w:t>Донара</w:t>
      </w:r>
      <w:proofErr w:type="spellEnd"/>
      <w:r w:rsidR="00CB40E2" w:rsidRPr="00BE6607">
        <w:rPr>
          <w:rFonts w:ascii="GHEA Grapalat" w:hAnsi="GHEA Grapalat"/>
          <w:i w:val="0"/>
          <w:sz w:val="24"/>
          <w:szCs w:val="24"/>
        </w:rPr>
        <w:t xml:space="preserve"> </w:t>
      </w:r>
      <w:proofErr w:type="spellStart"/>
      <w:r w:rsidR="00CB40E2" w:rsidRPr="00BE6607">
        <w:rPr>
          <w:rFonts w:ascii="GHEA Grapalat" w:hAnsi="GHEA Grapalat"/>
          <w:i w:val="0"/>
          <w:sz w:val="24"/>
          <w:szCs w:val="24"/>
        </w:rPr>
        <w:t>Мгеряну</w:t>
      </w:r>
      <w:proofErr w:type="spellEnd"/>
      <w:r w:rsidR="00CB40E2" w:rsidRPr="00BE6607">
        <w:rPr>
          <w:rFonts w:ascii="GHEA Grapalat" w:hAnsi="GHEA Grapalat"/>
          <w:i w:val="0"/>
          <w:sz w:val="24"/>
          <w:szCs w:val="24"/>
        </w:rPr>
        <w:t>.</w:t>
      </w:r>
    </w:p>
    <w:p w:rsidR="00CB40E2" w:rsidRPr="00BE6607" w:rsidRDefault="00CB40E2" w:rsidP="00CB40E2">
      <w:pPr>
        <w:widowControl w:val="0"/>
        <w:spacing w:after="160" w:line="360" w:lineRule="auto"/>
        <w:ind w:firstLine="567"/>
        <w:jc w:val="both"/>
        <w:rPr>
          <w:rFonts w:ascii="GHEA Grapalat" w:hAnsi="GHEA Grapalat"/>
          <w:b/>
        </w:rPr>
      </w:pPr>
      <w:r w:rsidRPr="00BE6607">
        <w:rPr>
          <w:rFonts w:ascii="GHEA Grapalat" w:hAnsi="GHEA Grapalat"/>
          <w:b/>
        </w:rPr>
        <w:t>Телефон  /010/-557660</w:t>
      </w:r>
      <w:r w:rsidRPr="00BE6607">
        <w:rPr>
          <w:rFonts w:ascii="GHEA Grapalat" w:hAnsi="GHEA Grapalat" w:cs="Tahoma"/>
          <w:b/>
        </w:rPr>
        <w:t>։</w:t>
      </w:r>
    </w:p>
    <w:p w:rsidR="00CB40E2" w:rsidRPr="00BE6607" w:rsidRDefault="00CB40E2" w:rsidP="00CB40E2">
      <w:pPr>
        <w:widowControl w:val="0"/>
        <w:spacing w:after="160" w:line="360" w:lineRule="auto"/>
        <w:ind w:firstLine="567"/>
        <w:jc w:val="both"/>
        <w:rPr>
          <w:rFonts w:ascii="GHEA Grapalat" w:hAnsi="GHEA Grapalat"/>
          <w:b/>
        </w:rPr>
      </w:pPr>
      <w:r w:rsidRPr="00BE6607">
        <w:rPr>
          <w:rFonts w:ascii="GHEA Grapalat" w:hAnsi="GHEA Grapalat"/>
          <w:b/>
        </w:rPr>
        <w:t>Электронная почта « gnumner@lawinstitute.am»</w:t>
      </w:r>
    </w:p>
    <w:p w:rsidR="00CB40E2" w:rsidRPr="00BE6607" w:rsidRDefault="00CB40E2" w:rsidP="00CB40E2">
      <w:pPr>
        <w:widowControl w:val="0"/>
        <w:spacing w:after="160" w:line="360" w:lineRule="auto"/>
        <w:ind w:firstLine="567"/>
        <w:jc w:val="both"/>
        <w:rPr>
          <w:rFonts w:ascii="GHEA Grapalat" w:hAnsi="GHEA Grapalat"/>
        </w:rPr>
      </w:pPr>
      <w:r w:rsidRPr="00BE6607">
        <w:rPr>
          <w:rFonts w:ascii="GHEA Grapalat" w:hAnsi="GHEA Grapalat"/>
          <w:b/>
        </w:rPr>
        <w:t>Заказчик  &lt;&lt;Центр правового  образования и реализации реабилитационных программ&gt;&gt; ГНКО</w:t>
      </w:r>
      <w:r w:rsidRPr="00BE6607">
        <w:rPr>
          <w:rFonts w:ascii="GHEA Grapalat" w:hAnsi="GHEA Grapalat"/>
        </w:rPr>
        <w:t>:</w:t>
      </w:r>
    </w:p>
    <w:p w:rsidR="00915A97" w:rsidRPr="00D5443D" w:rsidRDefault="00915A97" w:rsidP="00CB40E2">
      <w:pPr>
        <w:pStyle w:val="a3"/>
        <w:widowControl w:val="0"/>
        <w:spacing w:after="160" w:line="240" w:lineRule="auto"/>
        <w:ind w:firstLine="567"/>
        <w:rPr>
          <w:rFonts w:ascii="GHEA Grapalat" w:hAnsi="GHEA Grapalat"/>
          <w:i w:val="0"/>
          <w:sz w:val="16"/>
          <w:szCs w:val="16"/>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CF32DD" w:rsidRDefault="00CB40E2" w:rsidP="00B46D58">
      <w:pPr>
        <w:pStyle w:val="aa"/>
        <w:widowControl w:val="0"/>
        <w:spacing w:after="160"/>
        <w:ind w:firstLine="567"/>
        <w:jc w:val="right"/>
        <w:rPr>
          <w:rFonts w:ascii="GHEA Grapalat" w:hAnsi="GHEA Grapalat"/>
          <w:i/>
        </w:rPr>
      </w:pPr>
    </w:p>
    <w:p w:rsidR="00CF32DD" w:rsidRPr="00CF32DD" w:rsidRDefault="00CF32DD" w:rsidP="00B46D58">
      <w:pPr>
        <w:pStyle w:val="aa"/>
        <w:widowControl w:val="0"/>
        <w:spacing w:after="160"/>
        <w:ind w:firstLine="567"/>
        <w:jc w:val="right"/>
        <w:rPr>
          <w:rFonts w:ascii="GHEA Grapalat" w:hAnsi="GHEA Grapalat"/>
          <w:i/>
        </w:rPr>
      </w:pPr>
    </w:p>
    <w:p w:rsidR="00CF32DD" w:rsidRPr="00CF32DD" w:rsidRDefault="00CF32DD" w:rsidP="00B46D58">
      <w:pPr>
        <w:pStyle w:val="aa"/>
        <w:widowControl w:val="0"/>
        <w:spacing w:after="160"/>
        <w:ind w:firstLine="567"/>
        <w:jc w:val="right"/>
        <w:rPr>
          <w:rFonts w:ascii="GHEA Grapalat" w:hAnsi="GHEA Grapalat"/>
          <w:i/>
        </w:rPr>
      </w:pPr>
    </w:p>
    <w:p w:rsidR="00CF32DD" w:rsidRPr="00CF32DD" w:rsidRDefault="00CF32DD" w:rsidP="00B46D58">
      <w:pPr>
        <w:pStyle w:val="aa"/>
        <w:widowControl w:val="0"/>
        <w:spacing w:after="160"/>
        <w:ind w:firstLine="567"/>
        <w:jc w:val="right"/>
        <w:rPr>
          <w:rFonts w:ascii="GHEA Grapalat" w:hAnsi="GHEA Grapalat"/>
          <w:i/>
        </w:rPr>
      </w:pPr>
    </w:p>
    <w:p w:rsidR="00CF32DD" w:rsidRPr="00CF32DD" w:rsidRDefault="00CF32DD" w:rsidP="00B46D58">
      <w:pPr>
        <w:pStyle w:val="aa"/>
        <w:widowControl w:val="0"/>
        <w:spacing w:after="160"/>
        <w:ind w:firstLine="567"/>
        <w:jc w:val="right"/>
        <w:rPr>
          <w:rFonts w:ascii="GHEA Grapalat" w:hAnsi="GHEA Grapalat"/>
          <w:i/>
        </w:rPr>
      </w:pPr>
    </w:p>
    <w:p w:rsidR="00CF32DD" w:rsidRPr="00CF32DD" w:rsidRDefault="00CF32DD"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CB40E2" w:rsidRPr="00CB6D42" w:rsidRDefault="00CB40E2" w:rsidP="00CB40E2">
      <w:pPr>
        <w:widowControl w:val="0"/>
        <w:spacing w:after="160" w:line="360" w:lineRule="auto"/>
        <w:ind w:firstLine="567"/>
        <w:jc w:val="right"/>
        <w:rPr>
          <w:rFonts w:ascii="GHEA Grapalat" w:hAnsi="GHEA Grapalat"/>
          <w:i/>
        </w:rPr>
      </w:pPr>
      <w:r w:rsidRPr="00CB40E2">
        <w:rPr>
          <w:rFonts w:ascii="GHEA Grapalat" w:hAnsi="GHEA Grapalat"/>
        </w:rPr>
        <w:t>Решением Оценочной комиссии запроса котировок</w:t>
      </w:r>
      <w:r w:rsidRPr="00CB40E2">
        <w:rPr>
          <w:rFonts w:ascii="GHEA Grapalat" w:hAnsi="GHEA Grapalat"/>
          <w:i/>
        </w:rPr>
        <w:t xml:space="preserve"> </w:t>
      </w:r>
      <w:r w:rsidRPr="00CB40E2">
        <w:rPr>
          <w:rFonts w:ascii="GHEA Grapalat" w:hAnsi="GHEA Grapalat" w:cs="Sylfaen"/>
          <w:i/>
        </w:rPr>
        <w:br/>
      </w:r>
      <w:r w:rsidRPr="00CB40E2">
        <w:rPr>
          <w:rFonts w:ascii="GHEA Grapalat" w:hAnsi="GHEA Grapalat"/>
          <w:i/>
        </w:rPr>
        <w:t>№  от</w:t>
      </w:r>
      <w:r w:rsidR="00525BC3" w:rsidRPr="00525BC3">
        <w:rPr>
          <w:rFonts w:ascii="GHEA Grapalat" w:hAnsi="GHEA Grapalat"/>
          <w:i/>
        </w:rPr>
        <w:t xml:space="preserve"> 06</w:t>
      </w:r>
      <w:r w:rsidR="00991F9D" w:rsidRPr="00991F9D">
        <w:rPr>
          <w:rFonts w:ascii="GHEA Grapalat" w:hAnsi="GHEA Grapalat"/>
          <w:i/>
        </w:rPr>
        <w:t xml:space="preserve"> </w:t>
      </w:r>
      <w:r w:rsidR="00CB6D42" w:rsidRPr="00CB6D42">
        <w:rPr>
          <w:rFonts w:ascii="GHEA Grapalat" w:hAnsi="GHEA Grapalat"/>
          <w:i/>
        </w:rPr>
        <w:t>февраля</w:t>
      </w:r>
      <w:r w:rsidRPr="00CB40E2">
        <w:rPr>
          <w:rFonts w:ascii="GHEA Grapalat" w:hAnsi="GHEA Grapalat"/>
          <w:i/>
        </w:rPr>
        <w:t xml:space="preserve"> 20</w:t>
      </w:r>
      <w:r w:rsidR="00837C3C" w:rsidRPr="00837C3C">
        <w:rPr>
          <w:rFonts w:ascii="GHEA Grapalat" w:hAnsi="GHEA Grapalat"/>
          <w:i/>
        </w:rPr>
        <w:t>20</w:t>
      </w:r>
      <w:r w:rsidRPr="00CB40E2">
        <w:rPr>
          <w:rFonts w:ascii="GHEA Grapalat" w:hAnsi="GHEA Grapalat"/>
          <w:i/>
        </w:rPr>
        <w:t>г.</w:t>
      </w:r>
      <w:r w:rsidRPr="00CB40E2">
        <w:rPr>
          <w:rFonts w:ascii="GHEA Grapalat" w:hAnsi="GHEA Grapalat" w:cs="Times Armenian"/>
          <w:i/>
        </w:rPr>
        <w:br/>
      </w:r>
      <w:r w:rsidRPr="00CB40E2">
        <w:rPr>
          <w:rFonts w:ascii="GHEA Grapalat" w:hAnsi="GHEA Grapalat"/>
          <w:i/>
        </w:rPr>
        <w:t>под кодом IKVCIK-GHAPDzB-20/</w:t>
      </w:r>
      <w:r w:rsidR="00CB6D42" w:rsidRPr="00CB6D42">
        <w:rPr>
          <w:rFonts w:ascii="GHEA Grapalat" w:hAnsi="GHEA Grapalat"/>
          <w:i/>
        </w:rPr>
        <w:t>10</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CF32DD" w:rsidRDefault="000763E5" w:rsidP="00B46D58">
      <w:pPr>
        <w:pStyle w:val="aa"/>
        <w:widowControl w:val="0"/>
        <w:spacing w:after="160"/>
        <w:ind w:right="-7" w:firstLine="567"/>
        <w:jc w:val="center"/>
        <w:rPr>
          <w:rFonts w:ascii="GHEA Grapalat" w:hAnsi="GHEA Grapalat"/>
        </w:rPr>
      </w:pPr>
    </w:p>
    <w:p w:rsidR="00CB40E2" w:rsidRPr="00525DB9" w:rsidRDefault="00CB40E2" w:rsidP="00CB40E2">
      <w:pPr>
        <w:jc w:val="center"/>
        <w:rPr>
          <w:rFonts w:ascii="GHEA Grapalat" w:hAnsi="GHEA Grapalat"/>
          <w:i/>
          <w:sz w:val="16"/>
        </w:rPr>
      </w:pPr>
      <w:r w:rsidRPr="00CF32DD">
        <w:rPr>
          <w:rFonts w:ascii="GHEA Grapalat" w:hAnsi="GHEA Grapalat"/>
          <w:i/>
        </w:rPr>
        <w:t>&lt;&lt;ЦЕНТР ПРАВОВОГО  ОБРАЗОВАНИЯ И РЕАЛИЗАЦИИ РЕАБИЛИТАЦИОННЫХ ПРОГРАММ&gt;&gt; 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B40E2" w:rsidRPr="00D53C4A" w:rsidRDefault="00CB40E2" w:rsidP="00CB40E2">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B40E2" w:rsidRPr="007974F7" w:rsidRDefault="00CB40E2" w:rsidP="00CB40E2">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ТОПЛИВА</w:t>
      </w:r>
      <w:r w:rsidRPr="00D53C4A">
        <w:rPr>
          <w:rFonts w:ascii="GHEA Grapalat" w:hAnsi="GHEA Grapalat"/>
        </w:rPr>
        <w:t xml:space="preserve"> "</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95A1A">
        <w:rPr>
          <w:rFonts w:ascii="GHEA Grapalat" w:hAnsi="GHEA Grapalat"/>
        </w:rPr>
        <w:t xml:space="preserve"> </w:t>
      </w:r>
      <w:r w:rsidRPr="00B02E29">
        <w:rPr>
          <w:rFonts w:ascii="GHEA Grapalat" w:hAnsi="GHEA Grapalat"/>
        </w:rPr>
        <w:t>"</w:t>
      </w:r>
      <w:r w:rsidRPr="00D53C4A">
        <w:rPr>
          <w:rFonts w:ascii="GHEA Grapalat" w:hAnsi="GHEA Grapalat"/>
        </w:rPr>
        <w:t xml:space="preserve">ЦЕНТР ПРАВОВОГО  ОБРАЗОВАНИЯ </w:t>
      </w:r>
      <w:r w:rsidRPr="00B95A1A">
        <w:rPr>
          <w:rFonts w:ascii="GHEA Grapalat" w:hAnsi="GHEA Grapalat"/>
        </w:rPr>
        <w:t xml:space="preserve"> </w:t>
      </w:r>
      <w:r w:rsidRPr="00D53C4A">
        <w:rPr>
          <w:rFonts w:ascii="GHEA Grapalat" w:hAnsi="GHEA Grapalat"/>
        </w:rPr>
        <w:t>И РЕАЛИЗАЦИИ РЕАБИЛИТАЦИО</w:t>
      </w:r>
      <w:r>
        <w:rPr>
          <w:rFonts w:ascii="GHEA Grapalat" w:hAnsi="GHEA Grapalat"/>
        </w:rPr>
        <w:t>ННЫХ ПРОГРАММ</w:t>
      </w:r>
      <w:r w:rsidRPr="00D53C4A">
        <w:rPr>
          <w:rFonts w:ascii="GHEA Grapalat" w:hAnsi="GHEA Grapalat"/>
        </w:rPr>
        <w:t>" ГНКО</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1A43A4" w:rsidRPr="009044F1" w:rsidRDefault="00096865" w:rsidP="00CA3A61">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F2243D" w:rsidRPr="008C19AA" w:rsidRDefault="00F2243D"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CA3A61" w:rsidRPr="00D53C4A" w:rsidRDefault="00CA3A61" w:rsidP="00CA3A61">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A3A61" w:rsidRPr="007974F7" w:rsidRDefault="00CA3A61" w:rsidP="00CA3A61">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ТОПЛИВА</w:t>
      </w:r>
      <w:r w:rsidRPr="00D53C4A">
        <w:rPr>
          <w:rFonts w:ascii="GHEA Grapalat" w:hAnsi="GHEA Grapalat"/>
        </w:rPr>
        <w:t xml:space="preserve"> "</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95A1A">
        <w:rPr>
          <w:rFonts w:ascii="GHEA Grapalat" w:hAnsi="GHEA Grapalat"/>
        </w:rPr>
        <w:t xml:space="preserve"> </w:t>
      </w:r>
      <w:r w:rsidRPr="00B02E29">
        <w:rPr>
          <w:rFonts w:ascii="GHEA Grapalat" w:hAnsi="GHEA Grapalat"/>
        </w:rPr>
        <w:t>"</w:t>
      </w:r>
      <w:r w:rsidRPr="00D53C4A">
        <w:rPr>
          <w:rFonts w:ascii="GHEA Grapalat" w:hAnsi="GHEA Grapalat"/>
        </w:rPr>
        <w:t xml:space="preserve">ЦЕНТР ПРАВОВОГО  ОБРАЗОВАНИЯ </w:t>
      </w:r>
      <w:r w:rsidRPr="00B95A1A">
        <w:rPr>
          <w:rFonts w:ascii="GHEA Grapalat" w:hAnsi="GHEA Grapalat"/>
        </w:rPr>
        <w:t xml:space="preserve"> </w:t>
      </w:r>
      <w:r w:rsidRPr="00D53C4A">
        <w:rPr>
          <w:rFonts w:ascii="GHEA Grapalat" w:hAnsi="GHEA Grapalat"/>
        </w:rPr>
        <w:t>И РЕАЛИЗАЦИИ РЕАБИЛИТАЦИО</w:t>
      </w:r>
      <w:r>
        <w:rPr>
          <w:rFonts w:ascii="GHEA Grapalat" w:hAnsi="GHEA Grapalat"/>
        </w:rPr>
        <w:t>ННЫХ ПРОГРАММ</w:t>
      </w:r>
      <w:r w:rsidRPr="00D53C4A">
        <w:rPr>
          <w:rFonts w:ascii="GHEA Grapalat" w:hAnsi="GHEA Grapalat"/>
        </w:rPr>
        <w:t>" ГНКО</w:t>
      </w:r>
    </w:p>
    <w:p w:rsidR="00160AE4" w:rsidRPr="003A1EBB" w:rsidRDefault="00160AE4" w:rsidP="00B46D58">
      <w:pPr>
        <w:widowControl w:val="0"/>
        <w:spacing w:after="160"/>
        <w:ind w:firstLine="567"/>
        <w:jc w:val="center"/>
        <w:rPr>
          <w:rFonts w:ascii="GHEA Grapalat" w:hAnsi="GHEA Grapalat"/>
        </w:rPr>
      </w:pPr>
    </w:p>
    <w:p w:rsidR="00C67E80" w:rsidRPr="00A638F4" w:rsidRDefault="00160AE4" w:rsidP="00A638F4">
      <w:pPr>
        <w:widowControl w:val="0"/>
        <w:spacing w:after="160"/>
        <w:jc w:val="center"/>
        <w:rPr>
          <w:rFonts w:ascii="GHEA Grapalat" w:hAnsi="GHEA Grapalat"/>
          <w:i/>
        </w:rPr>
      </w:pPr>
      <w:r w:rsidRPr="009044F1">
        <w:rPr>
          <w:rFonts w:ascii="GHEA Grapalat" w:hAnsi="GHEA Grapalat"/>
          <w:b/>
        </w:rPr>
        <w:t xml:space="preserve">ПРИГЛАШЕНИЯ </w:t>
      </w:r>
      <w:r w:rsidR="00CA3A61" w:rsidRPr="007974F7">
        <w:rPr>
          <w:rFonts w:ascii="GHEA Grapalat" w:hAnsi="GHEA Grapalat"/>
          <w:b/>
        </w:rPr>
        <w:t>НА 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2E069D" w:rsidRPr="00A638F4" w:rsidRDefault="00096865" w:rsidP="00A638F4">
      <w:pPr>
        <w:widowControl w:val="0"/>
        <w:spacing w:after="160"/>
        <w:jc w:val="center"/>
        <w:rPr>
          <w:rFonts w:ascii="GHEA Grapalat" w:hAnsi="GHEA Grapalat"/>
          <w:b/>
          <w:lang w:val="en-US"/>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A638F4" w:rsidP="00B46D58">
      <w:pPr>
        <w:widowControl w:val="0"/>
        <w:tabs>
          <w:tab w:val="left" w:pos="1134"/>
        </w:tabs>
        <w:spacing w:after="160"/>
        <w:ind w:left="1134" w:hanging="567"/>
        <w:jc w:val="both"/>
        <w:rPr>
          <w:rFonts w:ascii="GHEA Grapalat" w:hAnsi="GHEA Grapalat" w:cs="Sylfaen"/>
        </w:rPr>
      </w:pPr>
      <w:r w:rsidRPr="00A638F4">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10</w:t>
      </w:r>
      <w:r w:rsidR="00096865" w:rsidRPr="009044F1">
        <w:rPr>
          <w:rFonts w:ascii="GHEA Grapalat" w:hAnsi="GHEA Grapalat"/>
        </w:rPr>
        <w:t>.</w:t>
      </w:r>
      <w:r w:rsidR="005D191A" w:rsidRPr="003A1EBB">
        <w:rPr>
          <w:rFonts w:ascii="GHEA Grapalat" w:hAnsi="GHEA Grapalat"/>
        </w:rPr>
        <w:tab/>
      </w:r>
      <w:r w:rsidR="00096865" w:rsidRPr="009044F1">
        <w:rPr>
          <w:rFonts w:ascii="GHEA Grapalat" w:hAnsi="GHEA Grapalat"/>
        </w:rPr>
        <w:t>Объяв</w:t>
      </w:r>
      <w:r w:rsidR="00543BAE">
        <w:rPr>
          <w:rFonts w:ascii="GHEA Grapalat" w:hAnsi="GHEA Grapalat"/>
        </w:rPr>
        <w:t>ление процедуры несостоявшейся</w:t>
      </w:r>
      <w:r w:rsidR="00096865" w:rsidRPr="009044F1">
        <w:rPr>
          <w:rFonts w:ascii="GHEA Grapalat" w:hAnsi="GHEA Grapalat"/>
        </w:rPr>
        <w:t xml:space="preserve"> </w:t>
      </w:r>
    </w:p>
    <w:p w:rsidR="00520F57" w:rsidRPr="00A638F4" w:rsidRDefault="00096865" w:rsidP="00A638F4">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A638F4" w:rsidRPr="00A638F4">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FB18A4" w:rsidRDefault="00CA590C" w:rsidP="00A638F4">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A638F4" w:rsidRPr="007974F7">
        <w:rPr>
          <w:rFonts w:ascii="GHEA Grapalat" w:hAnsi="GHEA Grapalat"/>
          <w:b/>
        </w:rPr>
        <w:t>НА ЗАПРОС КОТИРОВОК</w:t>
      </w:r>
      <w:r w:rsidR="00A638F4" w:rsidRPr="009044F1">
        <w:rPr>
          <w:rFonts w:ascii="GHEA Grapalat" w:hAnsi="GHEA Grapalat"/>
          <w:b/>
        </w:rPr>
        <w:t>,</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F2243D" w:rsidRPr="008C19AA"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p>
    <w:p w:rsidR="00096865" w:rsidRPr="006D2DF7" w:rsidRDefault="00F2243D" w:rsidP="00E17B7F">
      <w:pPr>
        <w:widowControl w:val="0"/>
        <w:spacing w:after="160"/>
        <w:ind w:hanging="567"/>
        <w:jc w:val="both"/>
        <w:rPr>
          <w:rFonts w:ascii="GHEA Grapalat" w:hAnsi="GHEA Grapalat"/>
          <w:spacing w:val="-6"/>
        </w:rPr>
      </w:pPr>
      <w:r w:rsidRPr="00F2243D">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CB6D42">
        <w:rPr>
          <w:rFonts w:ascii="GHEA Grapalat" w:hAnsi="GHEA Grapalat"/>
          <w:b/>
        </w:rPr>
        <w:t>IKVCIK-GHAPDzB-20/10</w:t>
      </w:r>
      <w:r w:rsidR="00A638F4"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r w:rsidR="00A638F4" w:rsidRPr="00A638F4">
        <w:rPr>
          <w:rFonts w:ascii="GHEA Grapalat" w:hAnsi="GHEA Grapalat"/>
        </w:rPr>
        <w:t xml:space="preserve"> </w:t>
      </w:r>
      <w:r w:rsidR="00A638F4" w:rsidRPr="00DA384B">
        <w:rPr>
          <w:rFonts w:ascii="GHEA Grapalat" w:hAnsi="GHEA Grapalat"/>
          <w:b/>
        </w:rPr>
        <w:t>"Центр Правового  Образования</w:t>
      </w:r>
      <w:proofErr w:type="gramStart"/>
      <w:r w:rsidR="00A638F4" w:rsidRPr="00DA384B">
        <w:rPr>
          <w:rFonts w:ascii="GHEA Grapalat" w:hAnsi="GHEA Grapalat"/>
          <w:b/>
        </w:rPr>
        <w:t xml:space="preserve">  И</w:t>
      </w:r>
      <w:proofErr w:type="gramEnd"/>
      <w:r w:rsidR="00A638F4" w:rsidRPr="00DA384B">
        <w:rPr>
          <w:rFonts w:ascii="GHEA Grapalat" w:hAnsi="GHEA Grapalat"/>
          <w:b/>
        </w:rPr>
        <w:t xml:space="preserve"> Реализации Реабилитационных Программ" </w:t>
      </w:r>
      <w:proofErr w:type="spellStart"/>
      <w:r w:rsidR="00A638F4" w:rsidRPr="00DA384B">
        <w:rPr>
          <w:rFonts w:ascii="GHEA Grapalat" w:hAnsi="GHEA Grapalat"/>
          <w:b/>
        </w:rPr>
        <w:t>Гнко</w:t>
      </w:r>
      <w:proofErr w:type="spellEnd"/>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638F4"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638F4" w:rsidRPr="00A25978">
        <w:rPr>
          <w:rFonts w:ascii="GHEA Grapalat" w:hAnsi="GHEA Grapalat"/>
          <w:b/>
          <w:sz w:val="24"/>
          <w:szCs w:val="24"/>
        </w:rPr>
        <w:t>gnumner@lawinstitute.am»</w:t>
      </w:r>
      <w:r w:rsidR="00A638F4" w:rsidRPr="00A638F4">
        <w:rPr>
          <w:rFonts w:ascii="GHEA Grapalat" w:hAnsi="GHEA Grapalat"/>
          <w:b/>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9B004A" w:rsidRPr="009B004A">
        <w:rPr>
          <w:rFonts w:ascii="GHEA Grapalat" w:hAnsi="GHEA Grapalat"/>
          <w:i w:val="0"/>
          <w:sz w:val="24"/>
          <w:szCs w:val="24"/>
        </w:rPr>
        <w:t xml:space="preserve"> </w:t>
      </w:r>
      <w:r w:rsidR="009B004A" w:rsidRPr="00864FE4">
        <w:rPr>
          <w:rFonts w:ascii="GHEA Grapalat" w:hAnsi="GHEA Grapalat"/>
          <w:i w:val="0"/>
          <w:sz w:val="24"/>
          <w:szCs w:val="24"/>
        </w:rPr>
        <w:t>топлива</w:t>
      </w:r>
      <w:r w:rsidR="009B004A"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товар) для нужд </w:t>
      </w:r>
      <w:r w:rsidR="009B004A" w:rsidRPr="00B05B10">
        <w:rPr>
          <w:rFonts w:ascii="GHEA Grapalat" w:hAnsi="GHEA Grapalat"/>
          <w:i w:val="0"/>
          <w:sz w:val="24"/>
          <w:szCs w:val="24"/>
        </w:rPr>
        <w:t>"</w:t>
      </w:r>
      <w:r w:rsidR="009B004A" w:rsidRPr="007361D3">
        <w:rPr>
          <w:rFonts w:ascii="GHEA Grapalat" w:hAnsi="GHEA Grapalat"/>
          <w:i w:val="0"/>
          <w:sz w:val="24"/>
          <w:szCs w:val="24"/>
        </w:rPr>
        <w:t>Центр  Правового  Образования и Реализации Реабилитационных Программ</w:t>
      </w:r>
      <w:r w:rsidR="009B004A" w:rsidRPr="00B05B10">
        <w:rPr>
          <w:rFonts w:ascii="GHEA Grapalat" w:hAnsi="GHEA Grapalat"/>
          <w:i w:val="0"/>
          <w:sz w:val="24"/>
          <w:szCs w:val="24"/>
        </w:rPr>
        <w:t>"</w:t>
      </w:r>
      <w:r w:rsidR="009B004A" w:rsidRPr="00F27381">
        <w:rPr>
          <w:rFonts w:ascii="GHEA Grapalat" w:hAnsi="GHEA Grapalat"/>
          <w:i w:val="0"/>
          <w:sz w:val="24"/>
          <w:szCs w:val="24"/>
        </w:rPr>
        <w:t xml:space="preserve"> </w:t>
      </w:r>
      <w:proofErr w:type="spellStart"/>
      <w:r w:rsidR="009B004A" w:rsidRPr="007361D3">
        <w:rPr>
          <w:rFonts w:ascii="GHEA Grapalat" w:hAnsi="GHEA Grapalat"/>
          <w:i w:val="0"/>
          <w:sz w:val="24"/>
          <w:szCs w:val="24"/>
        </w:rPr>
        <w:t>Гнко</w:t>
      </w:r>
      <w:proofErr w:type="spellEnd"/>
      <w:r w:rsidR="009B004A" w:rsidRPr="009B004A">
        <w:rPr>
          <w:rFonts w:ascii="GHEA Grapalat" w:hAnsi="GHEA Grapalat"/>
          <w:i w:val="0"/>
          <w:sz w:val="24"/>
          <w:szCs w:val="24"/>
        </w:rPr>
        <w:t>,</w:t>
      </w:r>
      <w:r w:rsidR="009B004A" w:rsidRPr="009044F1">
        <w:rPr>
          <w:rFonts w:ascii="GHEA Grapalat" w:hAnsi="GHEA Grapalat"/>
          <w:i w:val="0"/>
          <w:sz w:val="24"/>
          <w:szCs w:val="24"/>
        </w:rPr>
        <w:t xml:space="preserve"> </w:t>
      </w:r>
      <w:r w:rsidRPr="009044F1">
        <w:rPr>
          <w:rFonts w:ascii="GHEA Grapalat" w:hAnsi="GHEA Grapalat"/>
          <w:i w:val="0"/>
          <w:sz w:val="24"/>
          <w:szCs w:val="24"/>
        </w:rPr>
        <w:t>которые сгруппированы в лоты "</w:t>
      </w:r>
      <w:r w:rsidR="009B004A" w:rsidRPr="009B004A">
        <w:rPr>
          <w:rFonts w:ascii="GHEA Grapalat" w:hAnsi="GHEA Grapalat"/>
          <w:i w:val="0"/>
          <w:sz w:val="24"/>
          <w:szCs w:val="24"/>
        </w:rPr>
        <w:t>2</w:t>
      </w:r>
      <w:r w:rsidRPr="009044F1">
        <w:rPr>
          <w:rFonts w:ascii="GHEA Grapalat" w:hAnsi="GHEA Grapalat"/>
          <w:i w:val="0"/>
          <w:sz w:val="24"/>
          <w:szCs w:val="24"/>
        </w:rPr>
        <w:t xml:space="preserve">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B004A" w:rsidRPr="009044F1" w:rsidTr="004E0B7B">
        <w:trPr>
          <w:jc w:val="center"/>
        </w:trPr>
        <w:tc>
          <w:tcPr>
            <w:tcW w:w="1530" w:type="dxa"/>
            <w:vAlign w:val="center"/>
          </w:tcPr>
          <w:p w:rsidR="009B004A" w:rsidRPr="009044F1" w:rsidRDefault="009B004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9B004A" w:rsidRPr="009B004A" w:rsidRDefault="009B004A" w:rsidP="00FB18A4">
            <w:pPr>
              <w:pStyle w:val="23"/>
              <w:widowControl w:val="0"/>
              <w:autoSpaceDE w:val="0"/>
              <w:autoSpaceDN w:val="0"/>
              <w:adjustRightInd w:val="0"/>
              <w:spacing w:after="120" w:line="240" w:lineRule="auto"/>
              <w:ind w:firstLine="0"/>
              <w:rPr>
                <w:rFonts w:ascii="GHEA Grapalat" w:hAnsi="GHEA Grapalat"/>
                <w:sz w:val="16"/>
                <w:szCs w:val="24"/>
                <w:u w:val="single"/>
              </w:rPr>
            </w:pPr>
            <w:r w:rsidRPr="009B004A">
              <w:rPr>
                <w:rFonts w:ascii="Sylfaen" w:hAnsi="Sylfaen"/>
                <w:sz w:val="22"/>
                <w:szCs w:val="22"/>
                <w:u w:val="single"/>
                <w:shd w:val="clear" w:color="auto" w:fill="FFFFFF"/>
                <w:lang w:val="hy-AM"/>
              </w:rPr>
              <w:t>Бензин-Регуляр</w:t>
            </w:r>
          </w:p>
        </w:tc>
      </w:tr>
      <w:tr w:rsidR="009B004A" w:rsidRPr="009044F1" w:rsidTr="004E0B7B">
        <w:trPr>
          <w:jc w:val="center"/>
        </w:trPr>
        <w:tc>
          <w:tcPr>
            <w:tcW w:w="1530" w:type="dxa"/>
            <w:vAlign w:val="center"/>
          </w:tcPr>
          <w:p w:rsidR="009B004A" w:rsidRPr="009044F1" w:rsidRDefault="009B004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9B004A" w:rsidRPr="009B004A" w:rsidRDefault="009B004A" w:rsidP="00FB18A4">
            <w:pPr>
              <w:pStyle w:val="23"/>
              <w:widowControl w:val="0"/>
              <w:autoSpaceDE w:val="0"/>
              <w:autoSpaceDN w:val="0"/>
              <w:adjustRightInd w:val="0"/>
              <w:spacing w:after="120" w:line="240" w:lineRule="auto"/>
              <w:ind w:firstLine="0"/>
              <w:rPr>
                <w:rFonts w:ascii="GHEA Grapalat" w:hAnsi="GHEA Grapalat"/>
                <w:sz w:val="16"/>
                <w:szCs w:val="24"/>
                <w:u w:val="single"/>
              </w:rPr>
            </w:pPr>
            <w:r w:rsidRPr="009B004A">
              <w:rPr>
                <w:rFonts w:ascii="Sylfaen" w:hAnsi="Sylfaen"/>
                <w:sz w:val="22"/>
                <w:szCs w:val="22"/>
                <w:u w:val="single"/>
                <w:shd w:val="clear" w:color="auto" w:fill="FFFFFF"/>
                <w:lang w:val="hy-AM"/>
              </w:rPr>
              <w:t>Дизельное топливо</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w:t>
      </w:r>
      <w:r w:rsidRPr="009044F1">
        <w:rPr>
          <w:rFonts w:ascii="GHEA Grapalat" w:hAnsi="GHEA Grapalat"/>
          <w:color w:val="000000"/>
        </w:rPr>
        <w:lastRenderedPageBreak/>
        <w:t>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w:t>
      </w:r>
      <w:r w:rsidRPr="009044F1">
        <w:rPr>
          <w:rFonts w:ascii="GHEA Grapalat" w:hAnsi="GHEA Grapalat"/>
        </w:rPr>
        <w:lastRenderedPageBreak/>
        <w:t xml:space="preserve">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851461" w:rsidRPr="00851461" w:rsidRDefault="00096865" w:rsidP="00B46D58">
      <w:pPr>
        <w:widowControl w:val="0"/>
        <w:tabs>
          <w:tab w:val="left" w:pos="1134"/>
        </w:tabs>
        <w:autoSpaceDE w:val="0"/>
        <w:autoSpaceDN w:val="0"/>
        <w:adjustRightInd w:val="0"/>
        <w:spacing w:after="160"/>
        <w:ind w:firstLine="567"/>
        <w:jc w:val="both"/>
        <w:rPr>
          <w:rFonts w:ascii="GHEA Grapalat" w:hAnsi="GHEA Grapalat"/>
          <w:vertAlign w:val="superscrip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619F"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Pr="0051619F">
        <w:rPr>
          <w:rFonts w:ascii="GHEA Grapalat" w:hAnsi="GHEA Grapalat"/>
          <w:b/>
          <w:sz w:val="24"/>
          <w:szCs w:val="24"/>
        </w:rPr>
        <w:t xml:space="preserve">на </w:t>
      </w:r>
      <w:r w:rsidR="0051619F" w:rsidRPr="0051619F">
        <w:rPr>
          <w:rFonts w:ascii="GHEA Grapalat" w:hAnsi="GHEA Grapalat"/>
          <w:b/>
          <w:sz w:val="24"/>
          <w:szCs w:val="24"/>
        </w:rPr>
        <w:t>запрос котировок</w:t>
      </w:r>
      <w:r w:rsidR="0051619F" w:rsidRPr="0051619F">
        <w:rPr>
          <w:rFonts w:ascii="GHEA Grapalat" w:hAnsi="GHEA Grapalat"/>
          <w:sz w:val="24"/>
          <w:szCs w:val="24"/>
        </w:rPr>
        <w:t>.</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"окончательный срок подачи заявок</w:t>
      </w:r>
      <w:r w:rsidRPr="00942B28">
        <w:rPr>
          <w:rFonts w:ascii="GHEA Grapalat" w:hAnsi="GHEA Grapalat"/>
          <w:b/>
          <w:sz w:val="24"/>
          <w:szCs w:val="24"/>
        </w:rPr>
        <w:t xml:space="preserve">" </w:t>
      </w:r>
      <w:r w:rsidR="00942B28" w:rsidRPr="00942B28">
        <w:rPr>
          <w:rFonts w:ascii="GHEA Grapalat" w:hAnsi="GHEA Grapalat"/>
          <w:b/>
          <w:sz w:val="24"/>
          <w:szCs w:val="24"/>
        </w:rPr>
        <w:t>1</w:t>
      </w:r>
      <w:r w:rsidR="00B86E1C" w:rsidRPr="00B86E1C">
        <w:rPr>
          <w:rFonts w:ascii="GHEA Grapalat" w:hAnsi="GHEA Grapalat"/>
          <w:b/>
          <w:sz w:val="24"/>
          <w:szCs w:val="24"/>
        </w:rPr>
        <w:t>2</w:t>
      </w:r>
      <w:r w:rsidR="00942B28" w:rsidRPr="00942B28">
        <w:rPr>
          <w:rFonts w:ascii="GHEA Grapalat" w:hAnsi="GHEA Grapalat"/>
          <w:b/>
          <w:sz w:val="24"/>
          <w:szCs w:val="24"/>
        </w:rPr>
        <w:t>:00</w:t>
      </w:r>
      <w:r w:rsidRPr="00942B28">
        <w:rPr>
          <w:rFonts w:ascii="GHEA Grapalat" w:hAnsi="GHEA Grapalat"/>
          <w:b/>
          <w:sz w:val="24"/>
          <w:szCs w:val="24"/>
        </w:rPr>
        <w:t xml:space="preserve"> "</w:t>
      </w:r>
      <w:r w:rsidR="00942B28" w:rsidRPr="00942B28">
        <w:rPr>
          <w:rFonts w:ascii="GHEA Grapalat" w:hAnsi="GHEA Grapalat"/>
          <w:b/>
          <w:sz w:val="24"/>
          <w:szCs w:val="24"/>
        </w:rPr>
        <w:t>7</w:t>
      </w:r>
      <w:r w:rsidRPr="00942B28">
        <w:rPr>
          <w:rFonts w:ascii="GHEA Grapalat" w:hAnsi="GHEA Grapalat"/>
          <w:b/>
          <w:sz w:val="24"/>
          <w:szCs w:val="24"/>
        </w:rPr>
        <w:t>"-го</w:t>
      </w:r>
      <w:r w:rsidRPr="009044F1">
        <w:rPr>
          <w:rFonts w:ascii="GHEA Grapalat" w:hAnsi="GHEA Grapalat"/>
          <w:sz w:val="24"/>
          <w:szCs w:val="24"/>
        </w:rPr>
        <w:t xml:space="preserve">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6B4F47">
        <w:rPr>
          <w:rFonts w:ascii="GHEA Grapalat" w:hAnsi="GHEA Grapalat"/>
          <w:sz w:val="24"/>
          <w:szCs w:val="24"/>
        </w:rPr>
        <w:lastRenderedPageBreak/>
        <w:t>4.2.</w:t>
      </w:r>
      <w:r w:rsidRPr="006B4F47">
        <w:rPr>
          <w:rFonts w:ascii="GHEA Grapalat" w:hAnsi="GHEA Grapalat"/>
          <w:sz w:val="24"/>
          <w:szCs w:val="24"/>
        </w:rPr>
        <w:tab/>
        <w:t xml:space="preserve">Заявки на процедуру необходимо представить в комиссию по адресу </w:t>
      </w:r>
      <w:r w:rsidR="00942B28" w:rsidRPr="006B4F47">
        <w:rPr>
          <w:rFonts w:ascii="GHEA Grapalat" w:hAnsi="GHEA Grapalat"/>
          <w:b/>
          <w:sz w:val="24"/>
          <w:szCs w:val="24"/>
        </w:rPr>
        <w:t xml:space="preserve">г. Ереван, ул. </w:t>
      </w:r>
      <w:proofErr w:type="spellStart"/>
      <w:r w:rsidR="00942B28" w:rsidRPr="006B4F47">
        <w:rPr>
          <w:rFonts w:ascii="GHEA Grapalat" w:hAnsi="GHEA Grapalat"/>
          <w:b/>
          <w:sz w:val="24"/>
          <w:szCs w:val="24"/>
        </w:rPr>
        <w:t>М.Хоренаци</w:t>
      </w:r>
      <w:proofErr w:type="spellEnd"/>
      <w:r w:rsidR="00942B28" w:rsidRPr="006B4F47">
        <w:rPr>
          <w:rFonts w:ascii="GHEA Grapalat" w:hAnsi="GHEA Grapalat"/>
          <w:b/>
          <w:sz w:val="24"/>
          <w:szCs w:val="24"/>
        </w:rPr>
        <w:t xml:space="preserve"> 162А</w:t>
      </w:r>
      <w:r w:rsidR="00942B28" w:rsidRPr="006B4F47">
        <w:rPr>
          <w:rFonts w:ascii="GHEA Grapalat" w:hAnsi="GHEA Grapalat"/>
          <w:sz w:val="24"/>
          <w:szCs w:val="24"/>
        </w:rPr>
        <w:t xml:space="preserve"> </w:t>
      </w:r>
      <w:r w:rsidRPr="006B4F47">
        <w:rPr>
          <w:rFonts w:ascii="GHEA Grapalat" w:hAnsi="GHEA Grapalat"/>
          <w:sz w:val="24"/>
          <w:szCs w:val="24"/>
        </w:rPr>
        <w:t xml:space="preserve">не позднее, чем </w:t>
      </w:r>
      <w:r w:rsidR="00942B28" w:rsidRPr="006B4F47">
        <w:rPr>
          <w:rFonts w:ascii="GHEA Grapalat" w:hAnsi="GHEA Grapalat"/>
          <w:b/>
          <w:sz w:val="24"/>
          <w:szCs w:val="24"/>
        </w:rPr>
        <w:t>"1</w:t>
      </w:r>
      <w:r w:rsidR="00B86E1C" w:rsidRPr="00B86E1C">
        <w:rPr>
          <w:rFonts w:ascii="GHEA Grapalat" w:hAnsi="GHEA Grapalat"/>
          <w:b/>
          <w:sz w:val="24"/>
          <w:szCs w:val="24"/>
        </w:rPr>
        <w:t>2</w:t>
      </w:r>
      <w:r w:rsidR="00942B28" w:rsidRPr="006B4F47">
        <w:rPr>
          <w:rFonts w:ascii="GHEA Grapalat" w:hAnsi="GHEA Grapalat"/>
          <w:b/>
          <w:sz w:val="24"/>
          <w:szCs w:val="24"/>
        </w:rPr>
        <w:t>:00" часов "7"-го</w:t>
      </w:r>
      <w:r w:rsidR="00942B28" w:rsidRPr="006B4F47">
        <w:rPr>
          <w:rFonts w:ascii="GHEA Grapalat" w:hAnsi="GHEA Grapalat"/>
          <w:sz w:val="24"/>
          <w:szCs w:val="24"/>
        </w:rPr>
        <w:t xml:space="preserve"> </w:t>
      </w:r>
      <w:r w:rsidRPr="006B4F47">
        <w:rPr>
          <w:rFonts w:ascii="GHEA Grapalat" w:hAnsi="GHEA Grapalat"/>
          <w:sz w:val="24"/>
          <w:szCs w:val="24"/>
        </w:rPr>
        <w:t xml:space="preserve">дня </w:t>
      </w:r>
      <w:proofErr w:type="gramStart"/>
      <w:r w:rsidRPr="006B4F47">
        <w:rPr>
          <w:rFonts w:ascii="GHEA Grapalat" w:hAnsi="GHEA Grapalat"/>
          <w:sz w:val="24"/>
          <w:szCs w:val="24"/>
        </w:rPr>
        <w:t>с даты опубликования</w:t>
      </w:r>
      <w:proofErr w:type="gramEnd"/>
      <w:r w:rsidRPr="006B4F47">
        <w:rPr>
          <w:rFonts w:ascii="GHEA Grapalat" w:hAnsi="GHEA Grapalat"/>
          <w:sz w:val="24"/>
          <w:szCs w:val="24"/>
        </w:rPr>
        <w:t xml:space="preserve"> в бюллетене объявления и приглашения на настоящую процедуру.</w:t>
      </w:r>
      <w:r>
        <w:rPr>
          <w:rFonts w:ascii="GHEA Grapalat" w:hAnsi="GHEA Grapalat"/>
          <w:sz w:val="24"/>
          <w:szCs w:val="24"/>
        </w:rPr>
        <w:t xml:space="preserve">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6B4F47" w:rsidRPr="005E5364">
        <w:rPr>
          <w:rFonts w:ascii="GHEA Grapalat" w:hAnsi="GHEA Grapalat"/>
          <w:b/>
          <w:sz w:val="24"/>
          <w:szCs w:val="24"/>
        </w:rPr>
        <w:t>Донара</w:t>
      </w:r>
      <w:proofErr w:type="spellEnd"/>
      <w:r w:rsidR="006B4F47" w:rsidRPr="005E5364">
        <w:rPr>
          <w:rFonts w:ascii="GHEA Grapalat" w:hAnsi="GHEA Grapalat"/>
          <w:b/>
          <w:sz w:val="24"/>
          <w:szCs w:val="24"/>
        </w:rPr>
        <w:t xml:space="preserve"> </w:t>
      </w:r>
      <w:proofErr w:type="spellStart"/>
      <w:r w:rsidR="006B4F47" w:rsidRPr="005E5364">
        <w:rPr>
          <w:rFonts w:ascii="GHEA Grapalat" w:hAnsi="GHEA Grapalat"/>
          <w:b/>
          <w:sz w:val="24"/>
          <w:szCs w:val="24"/>
        </w:rPr>
        <w:t>Мгеряну</w:t>
      </w:r>
      <w:proofErr w:type="spellEnd"/>
      <w:proofErr w:type="gramStart"/>
      <w:r w:rsidR="006B4F47">
        <w:rPr>
          <w:rFonts w:ascii="GHEA Grapalat" w:hAnsi="GHEA Grapalat"/>
          <w:sz w:val="24"/>
          <w:szCs w:val="24"/>
        </w:rPr>
        <w:t xml:space="preserve"> </w:t>
      </w:r>
      <w:r w:rsidR="006B4F47" w:rsidRPr="006B4F47">
        <w:rPr>
          <w:rFonts w:ascii="GHEA Grapalat" w:hAnsi="GHEA Grapalat"/>
          <w:sz w:val="24"/>
          <w:szCs w:val="24"/>
        </w:rPr>
        <w:t>.</w:t>
      </w:r>
      <w:proofErr w:type="gramEnd"/>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sidRPr="00F2243D">
        <w:rPr>
          <w:rFonts w:ascii="GHEA Grapalat" w:hAnsi="GHEA Grapalat"/>
        </w:rPr>
        <w:t>2</w:t>
      </w:r>
      <w:r w:rsidR="005F25EF" w:rsidRPr="00F2243D">
        <w:rPr>
          <w:rFonts w:ascii="GHEA Grapalat" w:hAnsi="GHEA Grapalat"/>
        </w:rPr>
        <w:t xml:space="preserve">) </w:t>
      </w:r>
      <w:r w:rsidR="005F25EF" w:rsidRPr="00F2243D">
        <w:rPr>
          <w:rFonts w:ascii="GHEA Grapalat" w:hAnsi="GHEA Grapalat"/>
          <w:sz w:val="24"/>
          <w:szCs w:val="24"/>
        </w:rPr>
        <w:t>технические характеристики</w:t>
      </w:r>
      <w:r w:rsidR="00932115" w:rsidRPr="00F2243D">
        <w:rPr>
          <w:rFonts w:ascii="GHEA Grapalat" w:hAnsi="GHEA Grapalat" w:cs="Sylfaen"/>
          <w:sz w:val="24"/>
          <w:szCs w:val="24"/>
        </w:rPr>
        <w:t xml:space="preserve"> предлагаемого им товара</w:t>
      </w:r>
      <w:r w:rsidR="005F25EF" w:rsidRPr="00F2243D">
        <w:rPr>
          <w:rFonts w:ascii="GHEA Grapalat" w:hAnsi="GHEA Grapalat"/>
          <w:sz w:val="24"/>
          <w:szCs w:val="24"/>
        </w:rPr>
        <w:t xml:space="preserve">, а также товарный знак, </w:t>
      </w:r>
      <w:r w:rsidR="00932115" w:rsidRPr="00F2243D">
        <w:rPr>
          <w:rFonts w:ascii="GHEA Grapalat" w:hAnsi="GHEA Grapalat" w:cs="Sylfaen"/>
          <w:sz w:val="24"/>
          <w:szCs w:val="24"/>
        </w:rPr>
        <w:t>фирменное наименование, марка и</w:t>
      </w:r>
      <w:r w:rsidR="00932115" w:rsidRPr="00F2243D">
        <w:rPr>
          <w:rFonts w:ascii="GHEA Grapalat" w:hAnsi="GHEA Grapalat"/>
          <w:sz w:val="24"/>
          <w:szCs w:val="24"/>
        </w:rPr>
        <w:t xml:space="preserve"> </w:t>
      </w:r>
      <w:r w:rsidR="005F25EF" w:rsidRPr="00F2243D">
        <w:rPr>
          <w:rFonts w:ascii="GHEA Grapalat" w:hAnsi="GHEA Grapalat"/>
          <w:sz w:val="24"/>
          <w:szCs w:val="24"/>
        </w:rPr>
        <w:t>наименование производителя, (далее — полное описание товара</w:t>
      </w:r>
      <w:r w:rsidR="005F25EF" w:rsidRPr="00F2243D">
        <w:rPr>
          <w:rFonts w:ascii="GHEA Grapalat" w:hAnsi="GHEA Grapalat"/>
        </w:rPr>
        <w:t>)</w:t>
      </w:r>
      <w:r w:rsidR="00EA6AE0" w:rsidRPr="00F2243D">
        <w:rPr>
          <w:rStyle w:val="af6"/>
          <w:rFonts w:ascii="GHEA Grapalat" w:hAnsi="GHEA Grapalat" w:cs="Sylfaen"/>
          <w:sz w:val="24"/>
          <w:szCs w:val="24"/>
        </w:rPr>
        <w:footnoteReference w:customMarkFollows="1" w:id="1"/>
        <w:t>7</w:t>
      </w:r>
      <w:r w:rsidR="005F25EF" w:rsidRPr="00F2243D">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6114B5" w:rsidP="00B46D58">
      <w:pPr>
        <w:pStyle w:val="norm"/>
        <w:widowControl w:val="0"/>
        <w:tabs>
          <w:tab w:val="left" w:pos="1134"/>
        </w:tabs>
        <w:spacing w:after="160" w:line="240" w:lineRule="auto"/>
        <w:ind w:firstLine="567"/>
        <w:rPr>
          <w:rFonts w:ascii="GHEA Grapalat" w:hAnsi="GHEA Grapalat" w:cs="Sylfaen"/>
          <w:sz w:val="24"/>
          <w:szCs w:val="24"/>
        </w:rPr>
      </w:pPr>
      <w:r w:rsidRPr="006114B5">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6114B5" w:rsidP="00B46D58">
      <w:pPr>
        <w:pStyle w:val="norm"/>
        <w:widowControl w:val="0"/>
        <w:tabs>
          <w:tab w:val="left" w:pos="1134"/>
        </w:tabs>
        <w:spacing w:after="160" w:line="240" w:lineRule="auto"/>
        <w:ind w:firstLine="567"/>
        <w:rPr>
          <w:rFonts w:ascii="GHEA Grapalat" w:hAnsi="GHEA Grapalat"/>
          <w:sz w:val="24"/>
          <w:szCs w:val="24"/>
        </w:rPr>
      </w:pPr>
      <w:r w:rsidRPr="006114B5">
        <w:rPr>
          <w:rFonts w:ascii="GHEA Grapalat" w:hAnsi="GHEA Grapalat"/>
          <w:sz w:val="24"/>
          <w:szCs w:val="24"/>
        </w:rPr>
        <w:lastRenderedPageBreak/>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6114B5">
        <w:rPr>
          <w:rFonts w:ascii="GHEA Grapalat" w:hAnsi="GHEA Grapalat"/>
          <w:b/>
          <w:sz w:val="24"/>
          <w:szCs w:val="24"/>
        </w:rPr>
        <w:t>на "</w:t>
      </w:r>
      <w:r w:rsidR="006114B5" w:rsidRPr="006114B5">
        <w:rPr>
          <w:rFonts w:ascii="GHEA Grapalat" w:hAnsi="GHEA Grapalat"/>
          <w:b/>
          <w:sz w:val="24"/>
          <w:szCs w:val="24"/>
        </w:rPr>
        <w:t>7</w:t>
      </w:r>
      <w:r w:rsidRPr="006114B5">
        <w:rPr>
          <w:rFonts w:ascii="GHEA Grapalat" w:hAnsi="GHEA Grapalat"/>
          <w:b/>
          <w:sz w:val="24"/>
          <w:szCs w:val="24"/>
        </w:rPr>
        <w:t>"-</w:t>
      </w:r>
      <w:r w:rsidRPr="009044F1">
        <w:rPr>
          <w:rFonts w:ascii="GHEA Grapalat" w:hAnsi="GHEA Grapalat"/>
          <w:sz w:val="24"/>
          <w:szCs w:val="24"/>
        </w:rPr>
        <w:t xml:space="preserve">ый день в </w:t>
      </w:r>
      <w:r w:rsidRPr="006114B5">
        <w:rPr>
          <w:rFonts w:ascii="GHEA Grapalat" w:hAnsi="GHEA Grapalat"/>
          <w:b/>
          <w:sz w:val="24"/>
          <w:szCs w:val="24"/>
        </w:rPr>
        <w:t>"</w:t>
      </w:r>
      <w:r w:rsidR="006114B5" w:rsidRPr="006114B5">
        <w:rPr>
          <w:rFonts w:ascii="GHEA Grapalat" w:hAnsi="GHEA Grapalat"/>
          <w:b/>
          <w:sz w:val="24"/>
          <w:szCs w:val="24"/>
        </w:rPr>
        <w:t>1</w:t>
      </w:r>
      <w:r w:rsidR="00B86E1C" w:rsidRPr="00B86E1C">
        <w:rPr>
          <w:rFonts w:ascii="GHEA Grapalat" w:hAnsi="GHEA Grapalat"/>
          <w:b/>
          <w:sz w:val="24"/>
          <w:szCs w:val="24"/>
        </w:rPr>
        <w:t>2</w:t>
      </w:r>
      <w:r w:rsidR="006114B5" w:rsidRPr="006114B5">
        <w:rPr>
          <w:rFonts w:ascii="GHEA Grapalat" w:hAnsi="GHEA Grapalat"/>
          <w:b/>
          <w:sz w:val="24"/>
          <w:szCs w:val="24"/>
        </w:rPr>
        <w:t>:00</w:t>
      </w:r>
      <w:r w:rsidRPr="006114B5">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 xml:space="preserve">председатель комиссии объявляет выраженные одним числом ценовые предложения подавших заявки участников, принимая за основание представленную </w:t>
      </w:r>
      <w:r>
        <w:rPr>
          <w:rFonts w:ascii="GHEA Grapalat" w:hAnsi="GHEA Grapalat"/>
        </w:rPr>
        <w:lastRenderedPageBreak/>
        <w:t>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FD297C">
        <w:rPr>
          <w:rFonts w:ascii="GHEA Grapalat" w:hAnsi="GHEA Grapalat"/>
          <w:i w:val="0"/>
          <w:sz w:val="24"/>
          <w:szCs w:val="24"/>
        </w:rPr>
        <w:t>8.</w:t>
      </w:r>
      <w:r w:rsidR="004C3E56" w:rsidRPr="00FD297C">
        <w:rPr>
          <w:rFonts w:ascii="GHEA Grapalat" w:hAnsi="GHEA Grapalat"/>
          <w:i w:val="0"/>
          <w:sz w:val="24"/>
          <w:szCs w:val="24"/>
        </w:rPr>
        <w:t>4</w:t>
      </w:r>
      <w:r w:rsidR="00644850" w:rsidRPr="00FD297C">
        <w:rPr>
          <w:rFonts w:ascii="GHEA Grapalat" w:hAnsi="GHEA Grapalat"/>
          <w:i w:val="0"/>
          <w:sz w:val="24"/>
          <w:szCs w:val="24"/>
        </w:rPr>
        <w:t>.</w:t>
      </w:r>
      <w:r w:rsidR="00644850" w:rsidRPr="00FD297C">
        <w:rPr>
          <w:rFonts w:ascii="GHEA Grapalat" w:hAnsi="GHEA Grapalat"/>
          <w:i w:val="0"/>
          <w:sz w:val="24"/>
          <w:szCs w:val="24"/>
        </w:rPr>
        <w:tab/>
      </w:r>
      <w:r w:rsidRPr="00FD297C">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FD297C">
        <w:rPr>
          <w:rFonts w:ascii="GHEA Grapalat" w:hAnsi="GHEA Grapalat"/>
          <w:i w:val="0"/>
          <w:sz w:val="24"/>
          <w:szCs w:val="24"/>
        </w:rPr>
        <w:t>драмом</w:t>
      </w:r>
      <w:proofErr w:type="spellEnd"/>
      <w:r w:rsidRPr="00FD297C">
        <w:rPr>
          <w:rFonts w:ascii="GHEA Grapalat" w:hAnsi="GHEA Grapalat"/>
          <w:i w:val="0"/>
          <w:sz w:val="24"/>
          <w:szCs w:val="24"/>
        </w:rPr>
        <w:t xml:space="preserve"> Республики Армения по курсу </w:t>
      </w:r>
      <w:r w:rsidR="00FD297C" w:rsidRPr="00FD297C">
        <w:rPr>
          <w:rFonts w:ascii="GHEA Grapalat" w:hAnsi="GHEA Grapalat"/>
          <w:i w:val="0"/>
          <w:sz w:val="24"/>
          <w:szCs w:val="24"/>
        </w:rPr>
        <w:t>ЦБ,  на данный день.</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CB6D42"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w:t>
      </w:r>
      <w:r w:rsidRPr="00CB6D42">
        <w:rPr>
          <w:rFonts w:ascii="GHEA Grapalat" w:hAnsi="GHEA Grapalat"/>
          <w:sz w:val="24"/>
          <w:szCs w:val="24"/>
        </w:rPr>
        <w:t>закупка осуществляется на основ</w:t>
      </w:r>
      <w:r w:rsidR="00186559" w:rsidRPr="00CB6D42">
        <w:rPr>
          <w:rFonts w:ascii="GHEA Grapalat" w:hAnsi="GHEA Grapalat"/>
          <w:sz w:val="24"/>
          <w:szCs w:val="24"/>
        </w:rPr>
        <w:t xml:space="preserve">ании части 6 </w:t>
      </w:r>
      <w:r w:rsidR="00186559" w:rsidRPr="00CB6D42">
        <w:rPr>
          <w:rFonts w:ascii="GHEA Grapalat" w:hAnsi="GHEA Grapalat"/>
          <w:sz w:val="24"/>
          <w:szCs w:val="24"/>
        </w:rPr>
        <w:lastRenderedPageBreak/>
        <w:t>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зафиксированные в результате оценки </w:t>
      </w:r>
      <w:r w:rsidR="00895E05" w:rsidRPr="00895E05">
        <w:rPr>
          <w:rFonts w:ascii="GHEA Grapalat" w:hAnsi="GHEA Grapalat"/>
          <w:sz w:val="24"/>
          <w:szCs w:val="24"/>
        </w:rPr>
        <w:lastRenderedPageBreak/>
        <w:t>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lastRenderedPageBreak/>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F2243D">
        <w:rPr>
          <w:rFonts w:ascii="GHEA Grapalat" w:hAnsi="GHEA Grapalat"/>
          <w:sz w:val="24"/>
          <w:szCs w:val="24"/>
        </w:rPr>
        <w:t>8.</w:t>
      </w:r>
      <w:r w:rsidR="000E624C" w:rsidRPr="00F2243D">
        <w:rPr>
          <w:rFonts w:ascii="GHEA Grapalat" w:hAnsi="GHEA Grapalat"/>
          <w:sz w:val="24"/>
          <w:szCs w:val="24"/>
          <w:lang w:val="hy-AM"/>
        </w:rPr>
        <w:t>1</w:t>
      </w:r>
      <w:r w:rsidR="00B325AF" w:rsidRPr="00F2243D">
        <w:rPr>
          <w:rFonts w:ascii="GHEA Grapalat" w:hAnsi="GHEA Grapalat"/>
          <w:sz w:val="24"/>
          <w:szCs w:val="24"/>
        </w:rPr>
        <w:t>8</w:t>
      </w:r>
      <w:r w:rsidRPr="00F2243D">
        <w:rPr>
          <w:rFonts w:ascii="GHEA Grapalat" w:hAnsi="GHEA Grapalat"/>
          <w:sz w:val="24"/>
          <w:szCs w:val="24"/>
        </w:rPr>
        <w:t>.</w:t>
      </w:r>
      <w:r w:rsidR="00EE0CB1" w:rsidRPr="00F2243D">
        <w:rPr>
          <w:rFonts w:ascii="GHEA Grapalat" w:hAnsi="GHEA Grapalat"/>
          <w:sz w:val="24"/>
          <w:szCs w:val="24"/>
        </w:rPr>
        <w:tab/>
      </w:r>
      <w:r w:rsidRPr="00F2243D">
        <w:rPr>
          <w:rFonts w:ascii="GHEA Grapalat" w:hAnsi="GHEA Grapalat"/>
          <w:sz w:val="24"/>
          <w:szCs w:val="24"/>
        </w:rPr>
        <w:t>Оценка заявок и определение отобранного участника осуществляются по отдельным лотам</w:t>
      </w:r>
      <w:r w:rsidR="00FE2802" w:rsidRPr="00F2243D">
        <w:rPr>
          <w:rStyle w:val="af6"/>
          <w:rFonts w:ascii="GHEA Grapalat" w:hAnsi="GHEA Grapalat"/>
          <w:sz w:val="24"/>
          <w:szCs w:val="24"/>
        </w:rPr>
        <w:footnoteReference w:customMarkFollows="1" w:id="2"/>
        <w:t>11</w:t>
      </w:r>
      <w:r w:rsidRPr="00F2243D">
        <w:rPr>
          <w:rFonts w:ascii="GHEA Grapalat" w:hAnsi="GHEA Grapalat"/>
          <w:sz w:val="24"/>
          <w:szCs w:val="24"/>
        </w:rPr>
        <w:t>.</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405FFA">
        <w:rPr>
          <w:rFonts w:ascii="GHEA Grapalat" w:hAnsi="GHEA Grapalat"/>
          <w:b/>
          <w:sz w:val="24"/>
          <w:szCs w:val="24"/>
        </w:rPr>
        <w:t>"</w:t>
      </w:r>
      <w:r w:rsidR="00405FFA" w:rsidRPr="00405FFA">
        <w:rPr>
          <w:rFonts w:ascii="GHEA Grapalat" w:hAnsi="GHEA Grapalat"/>
          <w:b/>
          <w:sz w:val="24"/>
          <w:szCs w:val="24"/>
        </w:rPr>
        <w:t>5</w:t>
      </w:r>
      <w:r w:rsidR="00D5443D" w:rsidRPr="00405FFA">
        <w:rPr>
          <w:rFonts w:ascii="GHEA Grapalat" w:hAnsi="GHEA Grapalat"/>
          <w:b/>
          <w:sz w:val="24"/>
          <w:szCs w:val="24"/>
        </w:rPr>
        <w:t xml:space="preserve"> </w:t>
      </w:r>
      <w:r w:rsidRPr="00405FFA">
        <w:rPr>
          <w:rFonts w:ascii="GHEA Grapalat" w:hAnsi="GHEA Grapalat"/>
          <w:b/>
          <w:sz w:val="24"/>
          <w:szCs w:val="24"/>
        </w:rPr>
        <w:t>"</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EB2724" w:rsidRPr="00EB2724">
        <w:rPr>
          <w:rFonts w:ascii="GHEA Grapalat" w:hAnsi="GHEA Grapalat" w:cs="Sylfaen"/>
          <w:b/>
          <w:sz w:val="16"/>
          <w:szCs w:val="16"/>
        </w:rPr>
        <w:t>“</w:t>
      </w:r>
      <w:r w:rsidR="00EB2724" w:rsidRPr="00EB2724">
        <w:rPr>
          <w:rFonts w:ascii="GHEA Grapalat" w:hAnsi="GHEA Grapalat"/>
          <w:b/>
        </w:rPr>
        <w:t xml:space="preserve">в одностороннем порядке утвержденного заявления в виде неустойки (приложение 4.1) или наличных </w:t>
      </w:r>
      <w:proofErr w:type="spellStart"/>
      <w:r w:rsidR="00EB2724" w:rsidRPr="00EB2724">
        <w:rPr>
          <w:rFonts w:ascii="GHEA Grapalat" w:hAnsi="GHEA Grapalat"/>
          <w:b/>
        </w:rPr>
        <w:t>денег</w:t>
      </w:r>
      <w:r w:rsidR="00EB2724" w:rsidRPr="00EB2724">
        <w:rPr>
          <w:rFonts w:ascii="GHEA Grapalat" w:hAnsi="GHEA Grapalat" w:cs="Sylfaen"/>
          <w:sz w:val="16"/>
          <w:szCs w:val="16"/>
        </w:rPr>
        <w:t>”,</w:t>
      </w:r>
      <w:r w:rsidR="001647D2" w:rsidRPr="001647D2">
        <w:rPr>
          <w:rFonts w:ascii="GHEA Grapalat" w:hAnsi="GHEA Grapalat"/>
        </w:rPr>
        <w:t>которое</w:t>
      </w:r>
      <w:proofErr w:type="spellEnd"/>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w:t>
      </w:r>
      <w:r w:rsidRPr="0035631F">
        <w:rPr>
          <w:rFonts w:ascii="GHEA Grapalat" w:hAnsi="GHEA Grapalat" w:cs="Sylfaen"/>
        </w:rPr>
        <w:lastRenderedPageBreak/>
        <w:t xml:space="preserve">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EB2724" w:rsidRPr="00EB2724">
        <w:rPr>
          <w:rFonts w:ascii="GHEA Grapalat" w:hAnsi="GHEA Grapalat"/>
          <w:b/>
        </w:rPr>
        <w:t xml:space="preserve">" в одностороннем порядке утвержденного заявления-в виде неустойки (приложение 5.1) или </w:t>
      </w:r>
      <w:r w:rsidR="00375E5E" w:rsidRPr="00EB2724">
        <w:rPr>
          <w:rFonts w:ascii="GHEA Grapalat" w:hAnsi="GHEA Grapalat"/>
          <w:b/>
        </w:rPr>
        <w:t>наличных денег</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w:t>
      </w:r>
      <w:r w:rsidR="00125AA6" w:rsidRPr="009044F1">
        <w:rPr>
          <w:rFonts w:ascii="GHEA Grapalat" w:hAnsi="GHEA Grapalat"/>
        </w:rPr>
        <w:lastRenderedPageBreak/>
        <w:t>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FB18A4" w:rsidRDefault="003E194D" w:rsidP="001012C7">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3"/>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F2243D" w:rsidRPr="008C19AA" w:rsidRDefault="00F2243D" w:rsidP="00B46D58">
      <w:pPr>
        <w:widowControl w:val="0"/>
        <w:spacing w:after="160"/>
        <w:ind w:left="567" w:right="565"/>
        <w:jc w:val="center"/>
        <w:rPr>
          <w:rFonts w:ascii="GHEA Grapalat" w:hAnsi="GHEA Grapalat"/>
          <w:b/>
        </w:rPr>
      </w:pPr>
    </w:p>
    <w:p w:rsidR="00F2243D" w:rsidRPr="008C19AA" w:rsidRDefault="00F2243D"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lastRenderedPageBreak/>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w:t>
      </w:r>
      <w:r w:rsidRPr="009044F1">
        <w:rPr>
          <w:rFonts w:ascii="GHEA Grapalat" w:hAnsi="GHEA Grapalat"/>
        </w:rPr>
        <w:lastRenderedPageBreak/>
        <w:t xml:space="preserve">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F2243D" w:rsidRPr="008C19AA" w:rsidRDefault="00F2243D" w:rsidP="00B46D58">
      <w:pPr>
        <w:widowControl w:val="0"/>
        <w:spacing w:after="160"/>
        <w:jc w:val="center"/>
        <w:rPr>
          <w:rFonts w:ascii="GHEA Grapalat" w:hAnsi="GHEA Grapalat"/>
          <w:b/>
        </w:rPr>
      </w:pPr>
    </w:p>
    <w:p w:rsidR="00F2243D" w:rsidRPr="008C19AA" w:rsidRDefault="00F2243D" w:rsidP="00B46D58">
      <w:pPr>
        <w:widowControl w:val="0"/>
        <w:spacing w:after="160"/>
        <w:jc w:val="cente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2F3F7A" w:rsidRPr="002F3F7A">
        <w:rPr>
          <w:rFonts w:ascii="GHEA Grapalat" w:hAnsi="GHEA Grapalat"/>
          <w:b/>
        </w:rPr>
        <w:t>НА 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4"/>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5"/>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842341" w:rsidRPr="00842341">
        <w:rPr>
          <w:rFonts w:ascii="GHEA Grapalat" w:hAnsi="GHEA Grapalat"/>
        </w:rPr>
        <w:t xml:space="preserve">2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CB6D42"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9A50E7" w:rsidRPr="00AA5BD2">
        <w:rPr>
          <w:rFonts w:ascii="GHEA Grapalat" w:hAnsi="GHEA Grapalat"/>
          <w:b/>
          <w:sz w:val="24"/>
          <w:szCs w:val="24"/>
        </w:rPr>
        <w:t>на запрос котировок</w:t>
      </w:r>
      <w:r w:rsidR="009A50E7" w:rsidRPr="00AA5BD2">
        <w:rPr>
          <w:rFonts w:ascii="GHEA Grapalat" w:hAnsi="GHEA Grapalat" w:cs="Arial"/>
          <w:b/>
          <w:sz w:val="24"/>
          <w:szCs w:val="24"/>
        </w:rPr>
        <w:br/>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A50E7" w:rsidRPr="000839F0">
        <w:rPr>
          <w:rFonts w:ascii="GHEA Grapalat" w:hAnsi="GHEA Grapalat"/>
          <w:b/>
          <w:sz w:val="24"/>
          <w:szCs w:val="24"/>
        </w:rPr>
        <w:t>IKVCIK-GHAPDzB-20/</w:t>
      </w:r>
      <w:r w:rsidR="00CB6D42" w:rsidRPr="00CB6D42">
        <w:rPr>
          <w:rFonts w:ascii="GHEA Grapalat" w:hAnsi="GHEA Grapalat"/>
          <w:b/>
          <w:sz w:val="24"/>
          <w:szCs w:val="24"/>
        </w:rPr>
        <w:t>10</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CB6D42" w:rsidRPr="00525BC3">
        <w:rPr>
          <w:rFonts w:ascii="GHEA Grapalat" w:hAnsi="GHEA Grapalat"/>
          <w:b/>
          <w:sz w:val="20"/>
          <w:szCs w:val="20"/>
        </w:rPr>
        <w:t>10</w:t>
      </w:r>
      <w:r w:rsidR="006A7264" w:rsidRPr="006A7264">
        <w:rPr>
          <w:rFonts w:ascii="GHEA Grapalat" w:hAnsi="GHEA Grapalat"/>
          <w:sz w:val="20"/>
          <w:szCs w:val="20"/>
        </w:rPr>
        <w:t>"</w:t>
      </w:r>
      <w:r w:rsidR="009A50E7" w:rsidRPr="00AA5BD2">
        <w:rPr>
          <w:rFonts w:ascii="GHEA Grapalat" w:hAnsi="GHEA Grapalat" w:cs="Arial"/>
          <w:b/>
        </w:rPr>
        <w:br/>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6A7264" w:rsidP="00B46D58">
      <w:pPr>
        <w:spacing w:after="160"/>
        <w:jc w:val="both"/>
        <w:rPr>
          <w:rFonts w:ascii="GHEA Grapalat" w:hAnsi="GHEA Grapalat"/>
        </w:rPr>
      </w:pPr>
      <w:r w:rsidRPr="00AA5BD2">
        <w:rPr>
          <w:rFonts w:ascii="GHEA Grapalat" w:hAnsi="GHEA Grapalat"/>
          <w:b/>
        </w:rPr>
        <w:t>на 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w:t>
      </w:r>
      <w:r w:rsidR="009A50E7" w:rsidRPr="00AA5BD2">
        <w:rPr>
          <w:rFonts w:ascii="GHEA Grapalat" w:hAnsi="GHEA Grapalat"/>
          <w:b/>
        </w:rPr>
        <w:t>на запрос котировок</w:t>
      </w:r>
      <w:r>
        <w:rPr>
          <w:rFonts w:ascii="GHEA Grapalat" w:hAnsi="GHEA Grapalat"/>
        </w:rPr>
        <w:t xml:space="preserve"> под </w:t>
      </w:r>
      <w:r w:rsidRPr="009A50E7">
        <w:rPr>
          <w:rFonts w:ascii="GHEA Grapalat" w:hAnsi="GHEA Grapalat"/>
          <w:spacing w:val="-4"/>
        </w:rPr>
        <w:t xml:space="preserve">кодом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CB6D42" w:rsidRPr="00CB6D42">
        <w:rPr>
          <w:rFonts w:ascii="GHEA Grapalat" w:hAnsi="GHEA Grapalat"/>
          <w:b/>
          <w:sz w:val="20"/>
          <w:szCs w:val="20"/>
        </w:rPr>
        <w:t>10</w:t>
      </w:r>
      <w:r w:rsidR="006A7264" w:rsidRPr="006A7264">
        <w:rPr>
          <w:rFonts w:ascii="GHEA Grapalat" w:hAnsi="GHEA Grapalat"/>
          <w:sz w:val="20"/>
          <w:szCs w:val="20"/>
        </w:rPr>
        <w:t>"</w:t>
      </w:r>
      <w:r w:rsidR="009A50E7" w:rsidRPr="009A50E7">
        <w:rPr>
          <w:rFonts w:ascii="GHEA Grapalat" w:hAnsi="GHEA Grapalat"/>
          <w:b/>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w:t>
      </w:r>
      <w:proofErr w:type="gramStart"/>
      <w:r>
        <w:rPr>
          <w:rFonts w:ascii="GHEA Grapalat" w:hAnsi="GHEA Grapalat"/>
        </w:rPr>
        <w:t>в</w:t>
      </w:r>
      <w:proofErr w:type="gramEnd"/>
      <w:r>
        <w:rPr>
          <w:rFonts w:ascii="GHEA Grapalat" w:hAnsi="GHEA Grapalat"/>
        </w:rPr>
        <w:t xml:space="preserve"> </w:t>
      </w:r>
      <w:r w:rsidR="009A50E7" w:rsidRPr="00AA5BD2">
        <w:rPr>
          <w:rFonts w:ascii="GHEA Grapalat" w:hAnsi="GHEA Grapalat"/>
          <w:b/>
        </w:rPr>
        <w:t>на запрос котировок</w:t>
      </w:r>
      <w:r w:rsidR="009A50E7">
        <w:rPr>
          <w:rFonts w:ascii="GHEA Grapalat" w:hAnsi="GHEA Grapalat"/>
        </w:rPr>
        <w:t xml:space="preserve"> </w:t>
      </w:r>
      <w:r>
        <w:rPr>
          <w:rFonts w:ascii="GHEA Grapalat" w:hAnsi="GHEA Grapalat"/>
        </w:rPr>
        <w:t xml:space="preserve">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CB6D42" w:rsidRPr="00CB6D42">
        <w:rPr>
          <w:rFonts w:ascii="GHEA Grapalat" w:hAnsi="GHEA Grapalat"/>
          <w:b/>
          <w:sz w:val="20"/>
          <w:szCs w:val="20"/>
        </w:rPr>
        <w:t>10</w:t>
      </w:r>
      <w:r w:rsidR="006A7264" w:rsidRPr="006A7264">
        <w:rPr>
          <w:rFonts w:ascii="GHEA Grapalat" w:hAnsi="GHEA Grapalat"/>
          <w:sz w:val="20"/>
          <w:szCs w:val="20"/>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r w:rsidR="009A50E7" w:rsidRPr="00AA5BD2">
        <w:rPr>
          <w:rFonts w:ascii="GHEA Grapalat" w:hAnsi="GHEA Grapalat"/>
          <w:b/>
        </w:rPr>
        <w:t>на запрос котировок</w:t>
      </w:r>
      <w:r w:rsidR="009A50E7">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6"/>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781"/>
        <w:gridCol w:w="3206"/>
        <w:gridCol w:w="4023"/>
      </w:tblGrid>
      <w:tr w:rsidR="006B3E56" w:rsidTr="00A0276E">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781"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20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023"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A0276E">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81"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20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0276E">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81"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20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0276E">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81"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20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110534" w:rsidRDefault="00923711" w:rsidP="00A0276E">
      <w:pPr>
        <w:rPr>
          <w:rFonts w:ascii="GHEA Grapalat" w:hAnsi="GHEA Grapalat"/>
        </w:rPr>
      </w:pPr>
      <w:r>
        <w:rPr>
          <w:rFonts w:ascii="GHEA Grapalat" w:hAnsi="GHEA Grapalat"/>
        </w:rPr>
        <w:br w:type="page"/>
      </w:r>
    </w:p>
    <w:p w:rsidR="00993891" w:rsidRDefault="00F36AD3" w:rsidP="00B46D58">
      <w:pPr>
        <w:jc w:val="both"/>
        <w:rPr>
          <w:rFonts w:ascii="GHEA Grapalat" w:hAnsi="GHEA Grapalat"/>
        </w:rPr>
      </w:pPr>
      <w:r>
        <w:rPr>
          <w:rFonts w:ascii="GHEA Grapalat" w:hAnsi="GHEA Grapalat"/>
        </w:rPr>
        <w:lastRenderedPageBreak/>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CB6D42"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6A7264" w:rsidRPr="00AA5BD2">
        <w:rPr>
          <w:rFonts w:ascii="GHEA Grapalat" w:hAnsi="GHEA Grapalat"/>
          <w:b/>
          <w:sz w:val="24"/>
          <w:szCs w:val="24"/>
        </w:rPr>
        <w:t>на запрос котировок</w:t>
      </w:r>
      <w:r w:rsidR="006A7264" w:rsidRPr="00AA5BD2">
        <w:rPr>
          <w:rFonts w:ascii="GHEA Grapalat" w:hAnsi="GHEA Grapalat" w:cs="Arial"/>
          <w:b/>
          <w:sz w:val="24"/>
          <w:szCs w:val="24"/>
        </w:rPr>
        <w:br/>
      </w:r>
      <w:r w:rsidR="006A7264" w:rsidRPr="00BF4E90">
        <w:rPr>
          <w:rFonts w:ascii="GHEA Grapalat" w:hAnsi="GHEA Grapalat" w:cs="Arial"/>
          <w:b/>
          <w:sz w:val="24"/>
          <w:szCs w:val="24"/>
        </w:rPr>
        <w:br/>
      </w:r>
      <w:r w:rsidR="006A7264" w:rsidRPr="00374F4A">
        <w:rPr>
          <w:rFonts w:ascii="GHEA Grapalat" w:hAnsi="GHEA Grapalat"/>
          <w:b/>
          <w:sz w:val="24"/>
          <w:szCs w:val="24"/>
        </w:rPr>
        <w:t xml:space="preserve">под кодом </w:t>
      </w:r>
      <w:r w:rsidR="006A7264" w:rsidRPr="000839F0">
        <w:rPr>
          <w:rFonts w:ascii="GHEA Grapalat" w:hAnsi="GHEA Grapalat"/>
          <w:b/>
          <w:sz w:val="24"/>
          <w:szCs w:val="24"/>
        </w:rPr>
        <w:t>IKVCIK-GHAPDzB-20/</w:t>
      </w:r>
      <w:r w:rsidR="00CB6D42" w:rsidRPr="00CB6D42">
        <w:rPr>
          <w:rFonts w:ascii="GHEA Grapalat" w:hAnsi="GHEA Grapalat"/>
          <w:b/>
          <w:sz w:val="24"/>
          <w:szCs w:val="24"/>
        </w:rPr>
        <w:t>10</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6A7264" w:rsidRPr="00AA5BD2">
        <w:rPr>
          <w:rFonts w:ascii="GHEA Grapalat" w:hAnsi="GHEA Grapalat"/>
          <w:b/>
        </w:rPr>
        <w:t>запрос котировок</w:t>
      </w:r>
      <w:r w:rsidRPr="009044F1">
        <w:rPr>
          <w:rFonts w:ascii="GHEA Grapalat" w:hAnsi="GHEA Grapalat"/>
        </w:rPr>
        <w:t xml:space="preserve"> 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CB6D42" w:rsidRPr="00CB6D42">
        <w:rPr>
          <w:rFonts w:ascii="GHEA Grapalat" w:hAnsi="GHEA Grapalat"/>
          <w:b/>
          <w:sz w:val="20"/>
          <w:szCs w:val="20"/>
        </w:rPr>
        <w:t>10</w:t>
      </w:r>
      <w:r w:rsidR="006A7264" w:rsidRPr="006A7264">
        <w:rPr>
          <w:rFonts w:ascii="GHEA Grapalat" w:hAnsi="GHEA Grapalat"/>
          <w:sz w:val="20"/>
          <w:szCs w:val="20"/>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837C3C" w:rsidRPr="00CB6D42" w:rsidRDefault="00837C3C" w:rsidP="00B46D58">
      <w:pPr>
        <w:pStyle w:val="31"/>
        <w:widowControl w:val="0"/>
        <w:spacing w:after="160" w:line="240" w:lineRule="auto"/>
        <w:ind w:firstLine="0"/>
        <w:jc w:val="right"/>
        <w:rPr>
          <w:rFonts w:ascii="GHEA Grapalat" w:hAnsi="GHEA Grapalat"/>
          <w:b/>
          <w:sz w:val="24"/>
          <w:szCs w:val="24"/>
        </w:rPr>
      </w:pPr>
    </w:p>
    <w:p w:rsidR="00837C3C" w:rsidRPr="00CB6D42" w:rsidRDefault="00837C3C" w:rsidP="00B46D58">
      <w:pPr>
        <w:pStyle w:val="31"/>
        <w:widowControl w:val="0"/>
        <w:spacing w:after="160" w:line="240" w:lineRule="auto"/>
        <w:ind w:firstLine="0"/>
        <w:jc w:val="right"/>
        <w:rPr>
          <w:rFonts w:ascii="GHEA Grapalat" w:hAnsi="GHEA Grapalat"/>
          <w:b/>
          <w:sz w:val="24"/>
          <w:szCs w:val="24"/>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proofErr w:type="spellStart"/>
      <w:proofErr w:type="gramStart"/>
      <w:r w:rsidR="006A7264" w:rsidRPr="00AA5BD2">
        <w:rPr>
          <w:rFonts w:ascii="GHEA Grapalat" w:hAnsi="GHEA Grapalat"/>
          <w:b/>
          <w:sz w:val="24"/>
          <w:szCs w:val="24"/>
        </w:rPr>
        <w:t>на</w:t>
      </w:r>
      <w:proofErr w:type="spellEnd"/>
      <w:proofErr w:type="gramEnd"/>
      <w:r w:rsidR="006A7264" w:rsidRPr="00AA5BD2">
        <w:rPr>
          <w:rFonts w:ascii="GHEA Grapalat" w:hAnsi="GHEA Grapalat"/>
          <w:b/>
          <w:sz w:val="24"/>
          <w:szCs w:val="24"/>
        </w:rPr>
        <w:t xml:space="preserve"> 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A7264" w:rsidRPr="006A7264">
        <w:rPr>
          <w:rFonts w:ascii="GHEA Grapalat" w:hAnsi="GHEA Grapalat"/>
          <w:b/>
          <w:sz w:val="24"/>
          <w:szCs w:val="24"/>
        </w:rPr>
        <w:t>"IKVCIK-GHAPDzB-20/</w:t>
      </w:r>
      <w:r w:rsidR="00CB6D42" w:rsidRPr="00CB6D42">
        <w:rPr>
          <w:rFonts w:ascii="GHEA Grapalat" w:hAnsi="GHEA Grapalat"/>
          <w:b/>
          <w:sz w:val="24"/>
          <w:szCs w:val="24"/>
        </w:rPr>
        <w:t>10</w:t>
      </w:r>
      <w:r w:rsidR="006A7264" w:rsidRPr="006A7264">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CB6D42" w:rsidRPr="00CB6D42">
        <w:rPr>
          <w:rFonts w:ascii="GHEA Grapalat" w:hAnsi="GHEA Grapalat"/>
          <w:b/>
          <w:sz w:val="20"/>
          <w:szCs w:val="20"/>
        </w:rPr>
        <w:t>10</w:t>
      </w:r>
      <w:r w:rsidR="006A7264" w:rsidRPr="006A7264">
        <w:rPr>
          <w:rFonts w:ascii="GHEA Grapalat" w:hAnsi="GHEA Grapalat"/>
          <w:sz w:val="20"/>
          <w:szCs w:val="20"/>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7"/>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1005B0" w:rsidRPr="00CF32DD" w:rsidRDefault="001005B0"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42B9C" w:rsidRPr="00CF32DD" w:rsidRDefault="00142B9C" w:rsidP="003D2FE2">
      <w:pPr>
        <w:widowControl w:val="0"/>
        <w:spacing w:after="160"/>
        <w:jc w:val="right"/>
        <w:rPr>
          <w:rFonts w:ascii="GHEA Grapalat" w:hAnsi="GHEA Grapalat"/>
          <w:i/>
          <w:sz w:val="22"/>
          <w:szCs w:val="22"/>
        </w:rPr>
      </w:pPr>
    </w:p>
    <w:p w:rsidR="00FB18A4" w:rsidRPr="00CF32DD" w:rsidRDefault="00FB18A4" w:rsidP="003D2FE2">
      <w:pPr>
        <w:widowControl w:val="0"/>
        <w:spacing w:after="160"/>
        <w:jc w:val="right"/>
        <w:rPr>
          <w:rFonts w:ascii="GHEA Grapalat" w:hAnsi="GHEA Grapalat"/>
          <w:i/>
          <w:sz w:val="22"/>
          <w:szCs w:val="22"/>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142B9C" w:rsidRDefault="003D2FE2" w:rsidP="00142B9C">
      <w:pPr>
        <w:pStyle w:val="31"/>
        <w:widowControl w:val="0"/>
        <w:spacing w:after="160" w:line="240" w:lineRule="auto"/>
        <w:jc w:val="right"/>
        <w:rPr>
          <w:rFonts w:ascii="GHEA Grapalat" w:hAnsi="GHEA Grapalat" w:cs="Arial"/>
          <w:b/>
          <w:sz w:val="24"/>
          <w:szCs w:val="24"/>
        </w:rPr>
      </w:pPr>
      <w:r w:rsidRPr="00B138F3">
        <w:rPr>
          <w:rFonts w:ascii="GHEA Grapalat" w:hAnsi="GHEA Grapalat"/>
          <w:i/>
          <w:sz w:val="22"/>
          <w:szCs w:val="22"/>
        </w:rPr>
        <w:t xml:space="preserve">к Приглашению </w:t>
      </w:r>
      <w:r w:rsidR="006A7264" w:rsidRPr="006A7264">
        <w:rPr>
          <w:rFonts w:ascii="GHEA Grapalat" w:hAnsi="GHEA Grapalat"/>
          <w:i/>
          <w:sz w:val="22"/>
          <w:szCs w:val="22"/>
        </w:rPr>
        <w:t>на запрос котирово</w:t>
      </w:r>
      <w:r w:rsidR="00CB6D42">
        <w:rPr>
          <w:rFonts w:ascii="GHEA Grapalat" w:hAnsi="GHEA Grapalat"/>
          <w:i/>
          <w:sz w:val="22"/>
          <w:szCs w:val="22"/>
        </w:rPr>
        <w:t>к</w:t>
      </w:r>
      <w:r w:rsidR="00CB6D42">
        <w:rPr>
          <w:rFonts w:ascii="GHEA Grapalat" w:hAnsi="GHEA Grapalat"/>
          <w:i/>
          <w:sz w:val="22"/>
          <w:szCs w:val="22"/>
        </w:rPr>
        <w:br/>
        <w:t>под кодом "IKVCIK-GHAPDzB-20/</w:t>
      </w:r>
      <w:r w:rsidR="00CB6D42" w:rsidRPr="00CB6D42">
        <w:rPr>
          <w:rFonts w:ascii="GHEA Grapalat" w:hAnsi="GHEA Grapalat"/>
          <w:i/>
          <w:sz w:val="22"/>
          <w:szCs w:val="22"/>
        </w:rPr>
        <w:t>10</w:t>
      </w:r>
      <w:r w:rsidR="006A7264" w:rsidRPr="006A7264">
        <w:rPr>
          <w:rFonts w:ascii="GHEA Grapalat" w:hAnsi="GHEA Grapalat"/>
          <w:i/>
          <w:sz w:val="22"/>
          <w:szCs w:val="22"/>
        </w:rPr>
        <w:t>"</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8"/>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142B9C"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142B9C" w:rsidRDefault="003D2FE2" w:rsidP="003D2FE2">
      <w:pPr>
        <w:widowControl w:val="0"/>
        <w:jc w:val="both"/>
        <w:rPr>
          <w:rFonts w:ascii="GHEA Grapalat" w:hAnsi="GHEA Grapalat"/>
          <w:sz w:val="22"/>
          <w:szCs w:val="22"/>
        </w:rPr>
      </w:pPr>
      <w:r w:rsidRPr="00142B9C">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142B9C" w:rsidRDefault="003D2FE2" w:rsidP="00142B9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7E032E" w:rsidRDefault="003D2FE2" w:rsidP="007E032E">
      <w:pPr>
        <w:widowControl w:val="0"/>
        <w:tabs>
          <w:tab w:val="left" w:pos="567"/>
        </w:tabs>
        <w:jc w:val="both"/>
        <w:rPr>
          <w:rFonts w:ascii="GHEA Grapalat" w:hAnsi="GHEA Grapalat" w:cs="GHEA Grapalat"/>
          <w:b/>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7E032E" w:rsidRPr="00A37326">
        <w:rPr>
          <w:rFonts w:ascii="GHEA Grapalat" w:hAnsi="GHEA Grapalat"/>
        </w:rPr>
        <w:t>&lt;&lt;Центр правового  Образования и реализации реабилитационных программ&gt;&gt; ГНКО</w:t>
      </w:r>
      <w:r w:rsidR="007E032E">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B6D42">
        <w:rPr>
          <w:rFonts w:ascii="GHEA Grapalat" w:hAnsi="GHEA Grapalat"/>
          <w:b/>
          <w:sz w:val="22"/>
          <w:szCs w:val="22"/>
        </w:rPr>
        <w:t>"IKVCIK-GHAPDzB-20/</w:t>
      </w:r>
      <w:r w:rsidR="00CB6D42" w:rsidRPr="00CB6D42">
        <w:rPr>
          <w:rFonts w:ascii="GHEA Grapalat" w:hAnsi="GHEA Grapalat"/>
          <w:b/>
          <w:sz w:val="22"/>
          <w:szCs w:val="22"/>
        </w:rPr>
        <w:t>10</w:t>
      </w:r>
      <w:r w:rsidR="007E032E" w:rsidRPr="007E032E">
        <w:rPr>
          <w:rFonts w:ascii="GHEA Grapalat" w:hAnsi="GHEA Grapalat"/>
          <w:b/>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142B9C" w:rsidRPr="00CB6D42" w:rsidRDefault="00142B9C" w:rsidP="00837C3C">
      <w:pPr>
        <w:widowControl w:val="0"/>
        <w:spacing w:after="160"/>
        <w:rPr>
          <w:rFonts w:ascii="GHEA Grapalat" w:hAnsi="GHEA Grapalat"/>
          <w:sz w:val="22"/>
          <w:szCs w:val="22"/>
        </w:rPr>
      </w:pPr>
    </w:p>
    <w:p w:rsidR="00837C3C" w:rsidRPr="00CB6D42" w:rsidRDefault="00837C3C" w:rsidP="00837C3C">
      <w:pPr>
        <w:widowControl w:val="0"/>
        <w:spacing w:after="160"/>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142B9C" w:rsidRDefault="003D2FE2" w:rsidP="00142B9C">
      <w:pPr>
        <w:widowControl w:val="0"/>
        <w:spacing w:after="160"/>
        <w:jc w:val="both"/>
        <w:rPr>
          <w:rFonts w:ascii="GHEA Grapalat" w:hAnsi="GHEA Grapalat"/>
          <w:sz w:val="22"/>
          <w:szCs w:val="22"/>
          <w:lang w:val="en-US"/>
        </w:rPr>
      </w:pPr>
      <w:r w:rsidRPr="00B138F3">
        <w:rPr>
          <w:rFonts w:ascii="GHEA Grapalat" w:hAnsi="GHEA Grapalat"/>
          <w:sz w:val="22"/>
          <w:szCs w:val="22"/>
        </w:rPr>
        <w:t>День/месяц/год</w:t>
      </w:r>
    </w:p>
    <w:p w:rsidR="00142B9C" w:rsidRDefault="00142B9C" w:rsidP="00142B9C">
      <w:pPr>
        <w:widowControl w:val="0"/>
        <w:spacing w:after="160"/>
        <w:jc w:val="both"/>
        <w:rPr>
          <w:rFonts w:ascii="GHEA Grapalat" w:hAnsi="GHEA Grapalat"/>
          <w:sz w:val="22"/>
          <w:szCs w:val="22"/>
          <w:lang w:val="en-US"/>
        </w:rPr>
      </w:pPr>
    </w:p>
    <w:p w:rsidR="00142B9C" w:rsidRPr="00142B9C" w:rsidRDefault="00142B9C" w:rsidP="00142B9C">
      <w:pPr>
        <w:widowControl w:val="0"/>
        <w:spacing w:after="160"/>
        <w:jc w:val="both"/>
        <w:rPr>
          <w:rFonts w:ascii="GHEA Grapalat" w:hAnsi="GHEA Grapalat"/>
          <w:sz w:val="22"/>
          <w:szCs w:val="22"/>
          <w:lang w:val="en-US"/>
        </w:rPr>
      </w:pPr>
    </w:p>
    <w:tbl>
      <w:tblPr>
        <w:tblpPr w:leftFromText="180" w:rightFromText="180" w:vertAnchor="page" w:horzAnchor="margin" w:tblpY="15481"/>
        <w:tblW w:w="10740" w:type="dxa"/>
        <w:tblLook w:val="0000" w:firstRow="0" w:lastRow="0" w:firstColumn="0" w:lastColumn="0" w:noHBand="0" w:noVBand="0"/>
      </w:tblPr>
      <w:tblGrid>
        <w:gridCol w:w="5616"/>
        <w:gridCol w:w="5124"/>
      </w:tblGrid>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42B9C" w:rsidRPr="00B138F3" w:rsidTr="00142B9C">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42B9C" w:rsidRPr="00B138F3" w:rsidTr="00142B9C">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142B9C">
              <w:rPr>
                <w:rFonts w:ascii="GHEA Grapalat" w:hAnsi="GHEA Grapalat"/>
              </w:rPr>
              <w:t>&lt;&lt;Центр правового  Образования и реализации реабилитационных программ&gt;&gt; ГНКО</w:t>
            </w:r>
          </w:p>
        </w:tc>
      </w:tr>
      <w:tr w:rsidR="00142B9C" w:rsidRPr="00B138F3" w:rsidTr="001E4927">
        <w:trPr>
          <w:trHeight w:val="20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42B9C" w:rsidRPr="00B138F3" w:rsidTr="001E4927">
        <w:trPr>
          <w:trHeight w:val="28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E4927" w:rsidRPr="001E4927">
              <w:rPr>
                <w:rFonts w:ascii="GHEA Grapalat" w:hAnsi="GHEA Grapalat"/>
              </w:rPr>
              <w:t>02509478</w:t>
            </w:r>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1E4927" w:rsidRPr="00A37326">
              <w:rPr>
                <w:rFonts w:ascii="GHEA Grapalat" w:hAnsi="GHEA Grapalat"/>
                <w:sz w:val="20"/>
                <w:szCs w:val="20"/>
              </w:rPr>
              <w:t xml:space="preserve"> </w:t>
            </w:r>
            <w:r w:rsidR="001E4927" w:rsidRPr="001E4927">
              <w:rPr>
                <w:rFonts w:ascii="GHEA Grapalat" w:hAnsi="GHEA Grapalat"/>
              </w:rPr>
              <w:t>Оперативный департамент Министерства финансов РА</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1E4927" w:rsidRPr="001E4927">
              <w:rPr>
                <w:rFonts w:ascii="GHEA Grapalat" w:hAnsi="GHEA Grapalat"/>
              </w:rPr>
              <w:t>900018004821</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42B9C" w:rsidRPr="00B138F3" w:rsidTr="001E4927">
        <w:trPr>
          <w:trHeight w:val="22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42B9C" w:rsidRPr="00B138F3" w:rsidTr="001E4927">
        <w:trPr>
          <w:trHeight w:val="442"/>
        </w:trPr>
        <w:tc>
          <w:tcPr>
            <w:tcW w:w="10740" w:type="dxa"/>
            <w:gridSpan w:val="2"/>
            <w:tcBorders>
              <w:top w:val="single" w:sz="4" w:space="0" w:color="auto"/>
              <w:left w:val="single" w:sz="4" w:space="0" w:color="auto"/>
              <w:right w:val="single" w:sz="4" w:space="0" w:color="000000"/>
            </w:tcBorders>
            <w:noWrap/>
            <w:vAlign w:val="bottom"/>
          </w:tcPr>
          <w:p w:rsidR="00142B9C" w:rsidRPr="00CB6D42" w:rsidRDefault="00142B9C" w:rsidP="00CB6D4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8C19AA" w:rsidRPr="008C19AA">
              <w:rPr>
                <w:rFonts w:ascii="GHEA Grapalat" w:hAnsi="GHEA Grapalat"/>
              </w:rPr>
              <w:t xml:space="preserve"> </w:t>
            </w:r>
            <w:r w:rsidR="008C19AA">
              <w:rPr>
                <w:rFonts w:ascii="GHEA Grapalat" w:hAnsi="GHEA Grapalat"/>
                <w:lang w:val="en-US"/>
              </w:rPr>
              <w:t>IKVCIK</w:t>
            </w:r>
            <w:r w:rsidR="008C19AA" w:rsidRPr="00F44EB5">
              <w:rPr>
                <w:rFonts w:ascii="GHEA Grapalat" w:hAnsi="GHEA Grapalat"/>
              </w:rPr>
              <w:t>-</w:t>
            </w:r>
            <w:r w:rsidR="008C19AA" w:rsidRPr="00AA5BD2">
              <w:rPr>
                <w:rFonts w:ascii="GHEA Grapalat" w:hAnsi="GHEA Grapalat"/>
              </w:rPr>
              <w:t>GHAPDzB</w:t>
            </w:r>
            <w:r w:rsidR="008C19AA" w:rsidRPr="00F44EB5">
              <w:rPr>
                <w:rFonts w:ascii="GHEA Grapalat" w:hAnsi="GHEA Grapalat"/>
              </w:rPr>
              <w:t>-20 /</w:t>
            </w:r>
            <w:r w:rsidR="00CB6D42" w:rsidRPr="00CB6D42">
              <w:rPr>
                <w:rFonts w:ascii="GHEA Grapalat" w:hAnsi="GHEA Grapalat"/>
              </w:rPr>
              <w:t>10</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42B9C" w:rsidRPr="00B138F3" w:rsidTr="001E4927">
        <w:trPr>
          <w:trHeight w:val="1125"/>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Tahoma"/>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142B9C" w:rsidRPr="00FB18A4" w:rsidRDefault="00142B9C" w:rsidP="00142B9C">
            <w:pPr>
              <w:widowControl w:val="0"/>
              <w:spacing w:after="160"/>
              <w:rPr>
                <w:rFonts w:ascii="GHEA Grapalat" w:hAnsi="GHEA Grapalat" w:cs="Sylfaen"/>
              </w:rPr>
            </w:pPr>
          </w:p>
        </w:tc>
        <w:tc>
          <w:tcPr>
            <w:tcW w:w="5124" w:type="dxa"/>
            <w:tcBorders>
              <w:top w:val="nil"/>
              <w:left w:val="nil"/>
              <w:bottom w:val="single" w:sz="4" w:space="0" w:color="auto"/>
              <w:right w:val="single" w:sz="4" w:space="0" w:color="auto"/>
            </w:tcBorders>
            <w:noWrap/>
          </w:tcPr>
          <w:p w:rsidR="00142B9C" w:rsidRPr="00B138F3" w:rsidRDefault="00142B9C" w:rsidP="00142B9C">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jc w:val="right"/>
              <w:rPr>
                <w:rFonts w:ascii="GHEA Grapalat" w:hAnsi="GHEA Grapalat" w:cs="Tahoma"/>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42B9C" w:rsidRPr="00B138F3" w:rsidTr="00142B9C">
        <w:trPr>
          <w:trHeight w:val="2194"/>
        </w:trPr>
        <w:tc>
          <w:tcPr>
            <w:tcW w:w="5616" w:type="dxa"/>
            <w:tcBorders>
              <w:top w:val="single" w:sz="4" w:space="0" w:color="auto"/>
              <w:left w:val="single" w:sz="4" w:space="0" w:color="auto"/>
              <w:right w:val="single" w:sz="4" w:space="0" w:color="auto"/>
            </w:tcBorders>
            <w:noWrap/>
            <w:vAlign w:val="bottom"/>
          </w:tcPr>
          <w:p w:rsidR="00142B9C" w:rsidRPr="00B138F3" w:rsidRDefault="00142B9C" w:rsidP="00142B9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tc>
        <w:tc>
          <w:tcPr>
            <w:tcW w:w="5124" w:type="dxa"/>
            <w:tcBorders>
              <w:top w:val="single" w:sz="4" w:space="0" w:color="auto"/>
              <w:left w:val="nil"/>
              <w:right w:val="single" w:sz="4" w:space="0" w:color="auto"/>
            </w:tcBorders>
            <w:noWrap/>
          </w:tcPr>
          <w:p w:rsidR="00142B9C" w:rsidRPr="00B138F3" w:rsidRDefault="00142B9C" w:rsidP="00142B9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142B9C" w:rsidRPr="00B138F3" w:rsidRDefault="00142B9C" w:rsidP="00142B9C">
            <w:pPr>
              <w:widowControl w:val="0"/>
              <w:spacing w:after="160"/>
              <w:rPr>
                <w:rFonts w:ascii="GHEA Grapalat" w:hAnsi="GHEA Grapalat" w:cs="Tahoma"/>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right="983"/>
              <w:jc w:val="right"/>
              <w:rPr>
                <w:rFonts w:ascii="GHEA Grapalat" w:hAnsi="GHEA Grapalat" w:cs="Sylfaen"/>
                <w:vertAlign w:val="superscript"/>
                <w:lang w:val="en-US"/>
              </w:rPr>
            </w:pPr>
            <w:r w:rsidRPr="00B138F3">
              <w:rPr>
                <w:rFonts w:ascii="GHEA Grapalat" w:hAnsi="GHEA Grapalat"/>
                <w:vertAlign w:val="superscript"/>
              </w:rPr>
              <w:t>/подпись/</w:t>
            </w:r>
          </w:p>
        </w:tc>
      </w:tr>
      <w:tr w:rsidR="00142B9C" w:rsidRPr="00B138F3" w:rsidTr="001E4927">
        <w:trPr>
          <w:trHeight w:val="342"/>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124" w:type="dxa"/>
            <w:tcBorders>
              <w:top w:val="nil"/>
              <w:left w:val="nil"/>
              <w:bottom w:val="single" w:sz="4" w:space="0" w:color="auto"/>
              <w:right w:val="single" w:sz="4" w:space="0" w:color="auto"/>
            </w:tcBorders>
            <w:noWrap/>
            <w:vAlign w:val="bottom"/>
          </w:tcPr>
          <w:p w:rsidR="00142B9C" w:rsidRPr="00B138F3" w:rsidRDefault="00142B9C" w:rsidP="00142B9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1E4927">
        <w:trPr>
          <w:trHeight w:val="249"/>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1E4927">
        <w:trPr>
          <w:trHeight w:val="736"/>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FB18A4"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1E4927" w:rsidRPr="00142B9C" w:rsidRDefault="000A214C" w:rsidP="001E4927">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Приглашению </w:t>
      </w:r>
      <w:r w:rsidR="001E4927" w:rsidRPr="006A7264">
        <w:rPr>
          <w:rFonts w:ascii="GHEA Grapalat" w:hAnsi="GHEA Grapalat"/>
          <w:i/>
          <w:sz w:val="22"/>
          <w:szCs w:val="22"/>
        </w:rPr>
        <w:t>на запрос котировок</w:t>
      </w:r>
      <w:r w:rsidR="001E4927" w:rsidRPr="006A7264">
        <w:rPr>
          <w:rFonts w:ascii="GHEA Grapalat" w:hAnsi="GHEA Grapalat"/>
          <w:i/>
          <w:sz w:val="22"/>
          <w:szCs w:val="22"/>
        </w:rPr>
        <w:br/>
        <w:t>под кодом "IKVCIK-GHAPDzB-20/</w:t>
      </w:r>
      <w:r w:rsidR="00CB6D42" w:rsidRPr="00CB6D42">
        <w:rPr>
          <w:rFonts w:ascii="GHEA Grapalat" w:hAnsi="GHEA Grapalat"/>
          <w:i/>
          <w:sz w:val="22"/>
          <w:szCs w:val="22"/>
        </w:rPr>
        <w:t>10</w:t>
      </w:r>
      <w:r w:rsidR="001E4927" w:rsidRPr="006A7264">
        <w:rPr>
          <w:rFonts w:ascii="GHEA Grapalat" w:hAnsi="GHEA Grapalat"/>
          <w:i/>
          <w:sz w:val="22"/>
          <w:szCs w:val="22"/>
        </w:rPr>
        <w:t>"</w:t>
      </w:r>
    </w:p>
    <w:p w:rsidR="00AF4211" w:rsidRPr="00FB18A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61A35">
        <w:tc>
          <w:tcPr>
            <w:tcW w:w="4786" w:type="dxa"/>
          </w:tcPr>
          <w:p w:rsidR="000A214C" w:rsidRPr="00B138F3" w:rsidRDefault="000A214C" w:rsidP="00961A35">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61A3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001E4927">
              <w:rPr>
                <w:rFonts w:ascii="GHEA Grapalat" w:hAnsi="GHEA Grapalat"/>
              </w:rPr>
              <w:t>2</w:t>
            </w:r>
            <w:r w:rsidR="001E4927">
              <w:rPr>
                <w:rFonts w:ascii="GHEA Grapalat" w:hAnsi="GHEA Grapalat"/>
                <w:lang w:val="en-US"/>
              </w:rPr>
              <w:t>020</w:t>
            </w:r>
            <w:r w:rsidRPr="00B138F3">
              <w:rPr>
                <w:rFonts w:ascii="GHEA Grapalat" w:hAnsi="GHEA Grapalat"/>
              </w:rPr>
              <w:t>г.</w:t>
            </w:r>
            <w:r w:rsidRPr="00B138F3">
              <w:rPr>
                <w:rStyle w:val="af6"/>
                <w:rFonts w:ascii="GHEA Grapalat" w:hAnsi="GHEA Grapalat"/>
              </w:rPr>
              <w:footnoteReference w:customMarkFollows="1" w:id="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7F287D" w:rsidRDefault="000A214C" w:rsidP="007F287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7F287D" w:rsidRPr="00A37326">
        <w:rPr>
          <w:rFonts w:ascii="GHEA Grapalat" w:hAnsi="GHEA Grapalat"/>
        </w:rPr>
        <w:t xml:space="preserve">&lt;&lt;Центр правового  Образования и реализации реабилитационных программ&gt;&gt; ГНКО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7F287D" w:rsidRPr="006A7264">
        <w:rPr>
          <w:rFonts w:ascii="GHEA Grapalat" w:hAnsi="GHEA Grapalat"/>
          <w:i/>
          <w:sz w:val="22"/>
          <w:szCs w:val="22"/>
        </w:rPr>
        <w:t>"IKVCIK-GHAPDzB-20/</w:t>
      </w:r>
      <w:r w:rsidR="00CB6D42" w:rsidRPr="00CB6D42">
        <w:rPr>
          <w:rFonts w:ascii="GHEA Grapalat" w:hAnsi="GHEA Grapalat"/>
          <w:i/>
          <w:sz w:val="22"/>
          <w:szCs w:val="22"/>
        </w:rPr>
        <w:t>10</w:t>
      </w:r>
      <w:r w:rsidR="007F287D" w:rsidRPr="006A7264">
        <w:rPr>
          <w:rFonts w:ascii="GHEA Grapalat" w:hAnsi="GHEA Grapalat"/>
          <w:i/>
          <w:sz w:val="22"/>
          <w:szCs w:val="22"/>
        </w:rPr>
        <w:t>"</w:t>
      </w:r>
      <w:r w:rsidRPr="00B138F3">
        <w:rPr>
          <w:rFonts w:ascii="GHEA Grapalat" w:hAnsi="GHEA Grapalat"/>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E4927" w:rsidRPr="001E4927"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lastRenderedPageBreak/>
        <w:t>2.1.</w:t>
      </w:r>
      <w:r w:rsidRPr="00B138F3">
        <w:rPr>
          <w:rFonts w:ascii="GHEA Grapalat" w:hAnsi="GHEA Grapalat"/>
        </w:rPr>
        <w:tab/>
        <w:t xml:space="preserve">Настоящее Соглашение и Требование являются безотзывными, вступают в силу </w:t>
      </w:r>
      <w:proofErr w:type="gramStart"/>
      <w:r w:rsidRPr="00B138F3">
        <w:rPr>
          <w:rFonts w:ascii="GHEA Grapalat" w:hAnsi="GHEA Grapalat"/>
        </w:rPr>
        <w:t>с</w:t>
      </w:r>
      <w:proofErr w:type="gramEnd"/>
      <w:r w:rsidRPr="00B138F3">
        <w:rPr>
          <w:rFonts w:ascii="GHEA Grapalat" w:hAnsi="GHEA Grapalat"/>
        </w:rPr>
        <w:t xml:space="preserve"> </w:t>
      </w:r>
    </w:p>
    <w:p w:rsidR="001E4927" w:rsidRPr="00FB18A4" w:rsidRDefault="001E4927" w:rsidP="000A214C">
      <w:pPr>
        <w:widowControl w:val="0"/>
        <w:tabs>
          <w:tab w:val="left" w:pos="1134"/>
        </w:tabs>
        <w:spacing w:after="160"/>
        <w:ind w:firstLine="567"/>
        <w:jc w:val="both"/>
        <w:rPr>
          <w:rFonts w:ascii="GHEA Grapalat" w:hAnsi="GHEA Grapalat"/>
        </w:rPr>
      </w:pPr>
    </w:p>
    <w:p w:rsidR="001E4927" w:rsidRPr="00FB18A4" w:rsidRDefault="001E4927" w:rsidP="000A214C">
      <w:pPr>
        <w:widowControl w:val="0"/>
        <w:tabs>
          <w:tab w:val="left" w:pos="1134"/>
        </w:tabs>
        <w:spacing w:after="160"/>
        <w:ind w:firstLine="567"/>
        <w:jc w:val="both"/>
        <w:rPr>
          <w:rFonts w:ascii="GHEA Grapalat" w:hAnsi="GHEA Grapalat"/>
        </w:rPr>
      </w:pP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FB18A4"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tbl>
      <w:tblPr>
        <w:tblpPr w:leftFromText="180" w:rightFromText="180" w:vertAnchor="page" w:horzAnchor="margin" w:tblpXSpec="center" w:tblpY="1891"/>
        <w:tblW w:w="10980" w:type="dxa"/>
        <w:tblLook w:val="0000" w:firstRow="0" w:lastRow="0" w:firstColumn="0" w:lastColumn="0" w:noHBand="0" w:noVBand="0"/>
      </w:tblPr>
      <w:tblGrid>
        <w:gridCol w:w="5616"/>
        <w:gridCol w:w="5364"/>
      </w:tblGrid>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FB18A4" w:rsidRPr="00B138F3" w:rsidTr="00FB18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FB18A4" w:rsidRPr="00B138F3" w:rsidTr="00FB18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18A4">
              <w:rPr>
                <w:rFonts w:ascii="GHEA Grapalat" w:hAnsi="GHEA Grapalat"/>
              </w:rPr>
              <w:t>&lt;&lt;Центр правового  Образования и реализации реабилитационных программ&gt;&gt; ГНКО</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FB18A4" w:rsidRPr="00B138F3" w:rsidTr="00FB18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FB18A4">
              <w:rPr>
                <w:rFonts w:ascii="GHEA Grapalat" w:hAnsi="GHEA Grapalat"/>
              </w:rPr>
              <w:t>02509478</w:t>
            </w:r>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12156">
              <w:t xml:space="preserve"> </w:t>
            </w:r>
            <w:r w:rsidR="00612156" w:rsidRPr="00612156">
              <w:rPr>
                <w:rFonts w:ascii="GHEA Grapalat" w:hAnsi="GHEA Grapalat"/>
              </w:rPr>
              <w:t>Оперативный департамент Министерства финансов РА</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Pr="00FB18A4">
              <w:rPr>
                <w:rFonts w:ascii="GHEA Grapalat" w:hAnsi="GHEA Grapalat"/>
              </w:rPr>
              <w:t>900018004821</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B18A4" w:rsidRPr="00B138F3" w:rsidTr="00612156">
        <w:trPr>
          <w:trHeight w:val="1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B18A4" w:rsidRPr="00B138F3" w:rsidTr="00612156">
        <w:trPr>
          <w:trHeight w:val="588"/>
        </w:trPr>
        <w:tc>
          <w:tcPr>
            <w:tcW w:w="10980" w:type="dxa"/>
            <w:gridSpan w:val="2"/>
            <w:tcBorders>
              <w:top w:val="single" w:sz="4" w:space="0" w:color="auto"/>
              <w:left w:val="single" w:sz="4" w:space="0" w:color="auto"/>
              <w:right w:val="single" w:sz="4" w:space="0" w:color="000000"/>
            </w:tcBorders>
            <w:noWrap/>
            <w:vAlign w:val="bottom"/>
          </w:tcPr>
          <w:p w:rsidR="00FB18A4" w:rsidRPr="00CB6D42" w:rsidRDefault="00FB18A4" w:rsidP="00CB6D4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8C19AA" w:rsidRPr="008C19AA">
              <w:rPr>
                <w:rFonts w:ascii="GHEA Grapalat" w:hAnsi="GHEA Grapalat"/>
              </w:rPr>
              <w:t xml:space="preserve"> </w:t>
            </w:r>
            <w:r w:rsidR="008C19AA">
              <w:rPr>
                <w:rFonts w:ascii="GHEA Grapalat" w:hAnsi="GHEA Grapalat"/>
                <w:lang w:val="en-US"/>
              </w:rPr>
              <w:t>IKVCIK</w:t>
            </w:r>
            <w:r w:rsidR="008C19AA" w:rsidRPr="00F44EB5">
              <w:rPr>
                <w:rFonts w:ascii="GHEA Grapalat" w:hAnsi="GHEA Grapalat"/>
              </w:rPr>
              <w:t>-</w:t>
            </w:r>
            <w:r w:rsidR="008C19AA" w:rsidRPr="00AA5BD2">
              <w:rPr>
                <w:rFonts w:ascii="GHEA Grapalat" w:hAnsi="GHEA Grapalat"/>
              </w:rPr>
              <w:t>GHAPDzB</w:t>
            </w:r>
            <w:r w:rsidR="008C19AA" w:rsidRPr="00F44EB5">
              <w:rPr>
                <w:rFonts w:ascii="GHEA Grapalat" w:hAnsi="GHEA Grapalat"/>
              </w:rPr>
              <w:t>-20 /</w:t>
            </w:r>
            <w:r w:rsidR="00CB6D42" w:rsidRPr="00CB6D42">
              <w:rPr>
                <w:rFonts w:ascii="GHEA Grapalat" w:hAnsi="GHEA Grapalat"/>
              </w:rPr>
              <w:t>10</w:t>
            </w:r>
          </w:p>
        </w:tc>
      </w:tr>
      <w:tr w:rsidR="00FB18A4" w:rsidRPr="00B138F3" w:rsidTr="0061215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B18A4" w:rsidRPr="00B138F3" w:rsidTr="00FB18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B18A4" w:rsidRPr="00B138F3" w:rsidRDefault="00FB18A4" w:rsidP="00FB18A4">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jc w:val="right"/>
              <w:rPr>
                <w:rFonts w:ascii="GHEA Grapalat" w:hAnsi="GHEA Grapalat" w:cs="Tahoma"/>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FB18A4" w:rsidRPr="00B138F3" w:rsidTr="00FB18A4">
        <w:trPr>
          <w:trHeight w:val="2194"/>
        </w:trPr>
        <w:tc>
          <w:tcPr>
            <w:tcW w:w="5616" w:type="dxa"/>
            <w:tcBorders>
              <w:top w:val="single" w:sz="4" w:space="0" w:color="auto"/>
              <w:left w:val="single" w:sz="4" w:space="0" w:color="auto"/>
              <w:right w:val="single" w:sz="4" w:space="0" w:color="auto"/>
            </w:tcBorders>
            <w:noWrap/>
            <w:vAlign w:val="bottom"/>
          </w:tcPr>
          <w:p w:rsidR="00FB18A4" w:rsidRPr="00B138F3" w:rsidRDefault="00FB18A4" w:rsidP="00FB18A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B18A4" w:rsidRPr="00B138F3" w:rsidRDefault="00FB18A4" w:rsidP="00FB18A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Arial"/>
              </w:rPr>
            </w:pP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B18A4" w:rsidRPr="00B138F3" w:rsidRDefault="00FB18A4" w:rsidP="00FB18A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E4927" w:rsidRPr="00FB18A4" w:rsidRDefault="001E4927" w:rsidP="00632AC2">
      <w:pPr>
        <w:widowControl w:val="0"/>
        <w:spacing w:after="160"/>
        <w:ind w:right="4250"/>
        <w:jc w:val="center"/>
        <w:rPr>
          <w:rFonts w:ascii="GHEA Grapalat" w:hAnsi="GHEA Grapalat"/>
        </w:rPr>
      </w:pP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8B534C">
        <w:trPr>
          <w:trHeight w:val="115"/>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147A1E" w:rsidRPr="00147A1E">
        <w:rPr>
          <w:rFonts w:ascii="GHEA Grapalat" w:hAnsi="GHEA Grapalat"/>
          <w:b/>
          <w:sz w:val="24"/>
          <w:szCs w:val="24"/>
        </w:rPr>
        <w:t>IKVCIK-GHAPDzB-20/</w:t>
      </w:r>
      <w:r w:rsidR="00CB6D42" w:rsidRPr="00CB6D42">
        <w:rPr>
          <w:rFonts w:ascii="GHEA Grapalat" w:hAnsi="GHEA Grapalat"/>
          <w:b/>
          <w:sz w:val="24"/>
          <w:szCs w:val="24"/>
        </w:rPr>
        <w:t>10</w:t>
      </w:r>
      <w:r w:rsidR="00147A1E" w:rsidRPr="00AA5BD2">
        <w:rPr>
          <w:rFonts w:ascii="GHEA Grapalat" w:hAnsi="GHEA Grapalat"/>
          <w:i/>
        </w:rPr>
        <w:br/>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 xml:space="preserve">И </w:t>
      </w:r>
      <w:r w:rsidR="00036346" w:rsidRPr="00AA5BD2">
        <w:rPr>
          <w:rFonts w:ascii="GHEA Grapalat" w:hAnsi="GHEA Grapalat"/>
          <w:b/>
        </w:rPr>
        <w:t>ТОВАРА</w:t>
      </w:r>
      <w:r w:rsidR="00F15CED" w:rsidRPr="00B138F3">
        <w:rPr>
          <w:rFonts w:ascii="GHEA Grapalat" w:hAnsi="GHEA Grapalat"/>
          <w:b/>
        </w:rPr>
        <w:t xml:space="preserve">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147A1E" w:rsidRPr="00147A1E">
        <w:rPr>
          <w:rFonts w:ascii="GHEA Grapalat" w:hAnsi="GHEA Grapalat"/>
          <w:b/>
        </w:rPr>
        <w:t>IKVCIK-GHAPDzB-20/</w:t>
      </w:r>
      <w:r w:rsidR="00CB6D42">
        <w:rPr>
          <w:rFonts w:ascii="GHEA Grapalat" w:hAnsi="GHEA Grapalat"/>
          <w:b/>
          <w:lang w:val="en-US"/>
        </w:rPr>
        <w:t>10</w:t>
      </w:r>
      <w:r w:rsidR="00147A1E" w:rsidRPr="00AA5BD2">
        <w:rPr>
          <w:rFonts w:ascii="GHEA Grapalat" w:hAnsi="GHEA Grapalat"/>
          <w:i/>
        </w:rPr>
        <w:br/>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w:t>
      </w:r>
      <w:r w:rsidRPr="00B138F3">
        <w:rPr>
          <w:rFonts w:ascii="GHEA Grapalat" w:hAnsi="GHEA Grapalat"/>
        </w:rPr>
        <w:lastRenderedPageBreak/>
        <w:t xml:space="preserve">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w:t>
      </w:r>
      <w:r w:rsidRPr="00B138F3">
        <w:rPr>
          <w:rFonts w:ascii="GHEA Grapalat" w:hAnsi="GHEA Grapalat"/>
        </w:rPr>
        <w:lastRenderedPageBreak/>
        <w:t>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В предусмотренных договором случаях уплачивать предусмотренные пунктами 6.2 </w:t>
      </w:r>
      <w:r w:rsidRPr="00B138F3">
        <w:rPr>
          <w:rFonts w:ascii="GHEA Grapalat" w:hAnsi="GHEA Grapalat"/>
        </w:rPr>
        <w:lastRenderedPageBreak/>
        <w:t>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10"/>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11"/>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 xml:space="preserve">Если в течение гарантийного срока выявлены дефекты поставленного </w:t>
      </w:r>
      <w:r w:rsidRPr="00B138F3">
        <w:rPr>
          <w:rFonts w:ascii="GHEA Grapalat" w:hAnsi="GHEA Grapalat"/>
        </w:rPr>
        <w:lastRenderedPageBreak/>
        <w:t>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12"/>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9131F1" w:rsidRPr="009131F1">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_____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договора технической характеристике, с Продавца взимается штраф в размере 0,5 </w:t>
      </w:r>
      <w:r w:rsidRPr="00B138F3">
        <w:rPr>
          <w:rFonts w:ascii="GHEA Grapalat" w:hAnsi="GHEA Grapalat"/>
        </w:rPr>
        <w:lastRenderedPageBreak/>
        <w:t>(ноль целых пять десятых) процента от цены договора</w:t>
      </w:r>
      <w:r w:rsidR="00803ED8" w:rsidRPr="00B138F3">
        <w:rPr>
          <w:rStyle w:val="af6"/>
          <w:rFonts w:ascii="GHEA Grapalat" w:hAnsi="GHEA Grapalat"/>
        </w:rPr>
        <w:footnoteReference w:customMarkFollows="1" w:id="13"/>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14"/>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w:t>
      </w:r>
      <w:r w:rsidRPr="00B138F3">
        <w:rPr>
          <w:rFonts w:ascii="GHEA Grapalat" w:hAnsi="GHEA Grapalat"/>
        </w:rPr>
        <w:lastRenderedPageBreak/>
        <w:t>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5"/>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6"/>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E94849">
      <w:pPr>
        <w:widowControl w:val="0"/>
        <w:tabs>
          <w:tab w:val="left" w:pos="1276"/>
        </w:tabs>
        <w:spacing w:after="160"/>
        <w:ind w:firstLine="567"/>
        <w:jc w:val="both"/>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lastRenderedPageBreak/>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lastRenderedPageBreak/>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142B9C">
          <w:footerReference w:type="default" r:id="rId10"/>
          <w:footnotePr>
            <w:pos w:val="beneathText"/>
          </w:footnotePr>
          <w:pgSz w:w="11906" w:h="16838" w:code="9"/>
          <w:pgMar w:top="426" w:right="566" w:bottom="1418"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CB6D42">
        <w:rPr>
          <w:rFonts w:ascii="GHEA Grapalat" w:hAnsi="GHEA Grapalat"/>
          <w:i/>
        </w:rPr>
        <w:t>IKVCIK-GHAPDzB-20/</w:t>
      </w:r>
      <w:r w:rsidR="00CB6D42" w:rsidRPr="00CB6D42">
        <w:rPr>
          <w:rFonts w:ascii="GHEA Grapalat" w:hAnsi="GHEA Grapalat"/>
          <w:i/>
        </w:rPr>
        <w:t>10</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CB6D42" w:rsidRPr="00CB6D42">
        <w:rPr>
          <w:rFonts w:ascii="GHEA Grapalat" w:hAnsi="GHEA Grapalat"/>
          <w:i/>
        </w:rPr>
        <w:t>20</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7"/>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2730"/>
        <w:gridCol w:w="1568"/>
        <w:gridCol w:w="1936"/>
        <w:gridCol w:w="1475"/>
        <w:gridCol w:w="1091"/>
        <w:gridCol w:w="1568"/>
        <w:gridCol w:w="987"/>
        <w:gridCol w:w="849"/>
        <w:gridCol w:w="6"/>
        <w:gridCol w:w="707"/>
        <w:gridCol w:w="6"/>
        <w:gridCol w:w="1158"/>
        <w:gridCol w:w="6"/>
        <w:gridCol w:w="954"/>
        <w:gridCol w:w="22"/>
      </w:tblGrid>
      <w:tr w:rsidR="00B138F3" w:rsidRPr="00B138F3" w:rsidTr="00AE0221">
        <w:trPr>
          <w:trHeight w:val="142"/>
          <w:jc w:val="center"/>
        </w:trPr>
        <w:tc>
          <w:tcPr>
            <w:tcW w:w="16312"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AE0221">
        <w:trPr>
          <w:trHeight w:val="217"/>
          <w:jc w:val="center"/>
        </w:trPr>
        <w:tc>
          <w:tcPr>
            <w:tcW w:w="1249"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30"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68"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36"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8"/>
              <w:t>**</w:t>
            </w:r>
          </w:p>
        </w:tc>
        <w:tc>
          <w:tcPr>
            <w:tcW w:w="1475"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91"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68"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87"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5" w:type="dxa"/>
            <w:gridSpan w:val="2"/>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53" w:type="dxa"/>
            <w:gridSpan w:val="6"/>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AE0221">
        <w:trPr>
          <w:trHeight w:val="440"/>
          <w:jc w:val="center"/>
        </w:trPr>
        <w:tc>
          <w:tcPr>
            <w:tcW w:w="1249" w:type="dxa"/>
            <w:vMerge/>
            <w:vAlign w:val="center"/>
          </w:tcPr>
          <w:p w:rsidR="00071D1C" w:rsidRPr="00B138F3" w:rsidRDefault="00071D1C" w:rsidP="00B46D58">
            <w:pPr>
              <w:widowControl w:val="0"/>
              <w:jc w:val="center"/>
              <w:rPr>
                <w:rFonts w:ascii="GHEA Grapalat" w:hAnsi="GHEA Grapalat"/>
                <w:sz w:val="16"/>
                <w:szCs w:val="16"/>
              </w:rPr>
            </w:pPr>
          </w:p>
        </w:tc>
        <w:tc>
          <w:tcPr>
            <w:tcW w:w="2730" w:type="dxa"/>
            <w:vMerge/>
            <w:vAlign w:val="center"/>
          </w:tcPr>
          <w:p w:rsidR="00071D1C" w:rsidRPr="00B138F3" w:rsidRDefault="00071D1C" w:rsidP="00B46D58">
            <w:pPr>
              <w:widowControl w:val="0"/>
              <w:jc w:val="center"/>
              <w:rPr>
                <w:rFonts w:ascii="GHEA Grapalat" w:hAnsi="GHEA Grapalat"/>
                <w:sz w:val="16"/>
                <w:szCs w:val="16"/>
              </w:rPr>
            </w:pPr>
          </w:p>
        </w:tc>
        <w:tc>
          <w:tcPr>
            <w:tcW w:w="1568" w:type="dxa"/>
            <w:vMerge/>
            <w:vAlign w:val="center"/>
          </w:tcPr>
          <w:p w:rsidR="00071D1C" w:rsidRPr="00B138F3" w:rsidRDefault="00071D1C" w:rsidP="00B46D58">
            <w:pPr>
              <w:widowControl w:val="0"/>
              <w:jc w:val="center"/>
              <w:rPr>
                <w:rFonts w:ascii="GHEA Grapalat" w:hAnsi="GHEA Grapalat"/>
                <w:sz w:val="16"/>
                <w:szCs w:val="16"/>
              </w:rPr>
            </w:pPr>
          </w:p>
        </w:tc>
        <w:tc>
          <w:tcPr>
            <w:tcW w:w="1936" w:type="dxa"/>
            <w:vMerge/>
            <w:vAlign w:val="center"/>
          </w:tcPr>
          <w:p w:rsidR="00071D1C" w:rsidRPr="00B138F3" w:rsidRDefault="00071D1C" w:rsidP="00B46D58">
            <w:pPr>
              <w:widowControl w:val="0"/>
              <w:jc w:val="center"/>
              <w:rPr>
                <w:rFonts w:ascii="GHEA Grapalat" w:hAnsi="GHEA Grapalat"/>
                <w:sz w:val="16"/>
                <w:szCs w:val="16"/>
              </w:rPr>
            </w:pPr>
          </w:p>
        </w:tc>
        <w:tc>
          <w:tcPr>
            <w:tcW w:w="1475" w:type="dxa"/>
            <w:vMerge/>
            <w:vAlign w:val="center"/>
          </w:tcPr>
          <w:p w:rsidR="00071D1C" w:rsidRPr="00B138F3" w:rsidRDefault="00071D1C" w:rsidP="00B46D58">
            <w:pPr>
              <w:widowControl w:val="0"/>
              <w:jc w:val="center"/>
              <w:rPr>
                <w:rFonts w:ascii="GHEA Grapalat" w:hAnsi="GHEA Grapalat"/>
                <w:sz w:val="16"/>
                <w:szCs w:val="16"/>
              </w:rPr>
            </w:pPr>
          </w:p>
        </w:tc>
        <w:tc>
          <w:tcPr>
            <w:tcW w:w="1091" w:type="dxa"/>
            <w:vMerge/>
            <w:vAlign w:val="center"/>
          </w:tcPr>
          <w:p w:rsidR="00071D1C" w:rsidRPr="00B138F3" w:rsidRDefault="00071D1C" w:rsidP="00B46D58">
            <w:pPr>
              <w:widowControl w:val="0"/>
              <w:jc w:val="center"/>
              <w:rPr>
                <w:rFonts w:ascii="GHEA Grapalat" w:hAnsi="GHEA Grapalat"/>
                <w:sz w:val="16"/>
                <w:szCs w:val="16"/>
              </w:rPr>
            </w:pPr>
          </w:p>
        </w:tc>
        <w:tc>
          <w:tcPr>
            <w:tcW w:w="1568" w:type="dxa"/>
            <w:vMerge/>
            <w:vAlign w:val="center"/>
          </w:tcPr>
          <w:p w:rsidR="00071D1C" w:rsidRPr="00B138F3" w:rsidRDefault="00071D1C" w:rsidP="00B46D58">
            <w:pPr>
              <w:widowControl w:val="0"/>
              <w:jc w:val="center"/>
              <w:rPr>
                <w:rFonts w:ascii="GHEA Grapalat" w:hAnsi="GHEA Grapalat"/>
                <w:sz w:val="16"/>
                <w:szCs w:val="16"/>
              </w:rPr>
            </w:pPr>
          </w:p>
        </w:tc>
        <w:tc>
          <w:tcPr>
            <w:tcW w:w="987" w:type="dxa"/>
            <w:vMerge/>
            <w:vAlign w:val="center"/>
          </w:tcPr>
          <w:p w:rsidR="00071D1C" w:rsidRPr="00B138F3" w:rsidRDefault="00071D1C" w:rsidP="00B46D58">
            <w:pPr>
              <w:widowControl w:val="0"/>
              <w:jc w:val="center"/>
              <w:rPr>
                <w:rFonts w:ascii="GHEA Grapalat" w:hAnsi="GHEA Grapalat"/>
                <w:sz w:val="16"/>
                <w:szCs w:val="16"/>
              </w:rPr>
            </w:pPr>
          </w:p>
        </w:tc>
        <w:tc>
          <w:tcPr>
            <w:tcW w:w="855"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713" w:type="dxa"/>
            <w:gridSpan w:val="2"/>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64" w:type="dxa"/>
            <w:gridSpan w:val="2"/>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76" w:type="dxa"/>
            <w:gridSpan w:val="2"/>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9"/>
              <w:t>***</w:t>
            </w:r>
          </w:p>
        </w:tc>
      </w:tr>
      <w:tr w:rsidR="00AE0221" w:rsidRPr="00B138F3" w:rsidTr="00AE0221">
        <w:trPr>
          <w:gridAfter w:val="1"/>
          <w:wAfter w:w="22" w:type="dxa"/>
          <w:trHeight w:val="243"/>
          <w:jc w:val="center"/>
        </w:trPr>
        <w:tc>
          <w:tcPr>
            <w:tcW w:w="1249" w:type="dxa"/>
            <w:vAlign w:val="center"/>
          </w:tcPr>
          <w:p w:rsidR="00AE0221" w:rsidRPr="00E2069D" w:rsidRDefault="00AE0221" w:rsidP="00612156">
            <w:pPr>
              <w:widowControl w:val="0"/>
              <w:spacing w:after="120"/>
              <w:jc w:val="center"/>
              <w:rPr>
                <w:rFonts w:ascii="GHEA Grapalat" w:hAnsi="GHEA Grapalat"/>
                <w:sz w:val="16"/>
                <w:szCs w:val="16"/>
                <w:lang w:val="en-US"/>
              </w:rPr>
            </w:pPr>
            <w:r>
              <w:rPr>
                <w:rFonts w:ascii="GHEA Grapalat" w:hAnsi="GHEA Grapalat"/>
                <w:sz w:val="16"/>
                <w:szCs w:val="16"/>
                <w:lang w:val="en-US"/>
              </w:rPr>
              <w:t>1</w:t>
            </w:r>
          </w:p>
        </w:tc>
        <w:tc>
          <w:tcPr>
            <w:tcW w:w="2730" w:type="dxa"/>
            <w:vAlign w:val="center"/>
          </w:tcPr>
          <w:p w:rsidR="00AE0221" w:rsidRPr="005675DA" w:rsidRDefault="00AE0221" w:rsidP="00612156">
            <w:pPr>
              <w:widowControl w:val="0"/>
              <w:spacing w:after="120"/>
              <w:jc w:val="center"/>
              <w:rPr>
                <w:rFonts w:ascii="GHEA Grapalat" w:hAnsi="GHEA Grapalat"/>
                <w:sz w:val="16"/>
                <w:szCs w:val="16"/>
                <w:lang w:val="en-US"/>
              </w:rPr>
            </w:pPr>
            <w:r w:rsidRPr="0024274F">
              <w:rPr>
                <w:rFonts w:ascii="GHEA Grapalat" w:hAnsi="GHEA Grapalat"/>
                <w:sz w:val="16"/>
                <w:szCs w:val="16"/>
              </w:rPr>
              <w:t>09132100</w:t>
            </w:r>
          </w:p>
        </w:tc>
        <w:tc>
          <w:tcPr>
            <w:tcW w:w="1568" w:type="dxa"/>
            <w:vAlign w:val="center"/>
          </w:tcPr>
          <w:p w:rsidR="00AE0221" w:rsidRPr="0024274F" w:rsidRDefault="00AE0221" w:rsidP="00612156">
            <w:pPr>
              <w:widowControl w:val="0"/>
              <w:spacing w:after="120"/>
              <w:jc w:val="center"/>
              <w:rPr>
                <w:rFonts w:ascii="GHEA Grapalat" w:hAnsi="GHEA Grapalat"/>
                <w:sz w:val="16"/>
                <w:szCs w:val="16"/>
              </w:rPr>
            </w:pPr>
            <w:r w:rsidRPr="00BD62C8">
              <w:rPr>
                <w:rFonts w:ascii="GHEA Grapalat" w:hAnsi="GHEA Grapalat"/>
                <w:sz w:val="16"/>
                <w:szCs w:val="16"/>
              </w:rPr>
              <w:t xml:space="preserve">Бензин, </w:t>
            </w:r>
            <w:proofErr w:type="spellStart"/>
            <w:r w:rsidRPr="00BD62C8">
              <w:rPr>
                <w:rFonts w:ascii="GHEA Grapalat" w:hAnsi="GHEA Grapalat"/>
                <w:sz w:val="16"/>
                <w:szCs w:val="16"/>
              </w:rPr>
              <w:t>регуляр</w:t>
            </w:r>
            <w:proofErr w:type="spellEnd"/>
          </w:p>
        </w:tc>
        <w:tc>
          <w:tcPr>
            <w:tcW w:w="1936" w:type="dxa"/>
          </w:tcPr>
          <w:p w:rsidR="00AE0221" w:rsidRPr="00B138F3" w:rsidRDefault="00AE0221" w:rsidP="00B46D58">
            <w:pPr>
              <w:widowControl w:val="0"/>
              <w:jc w:val="center"/>
              <w:rPr>
                <w:rFonts w:ascii="GHEA Grapalat" w:hAnsi="GHEA Grapalat"/>
                <w:sz w:val="16"/>
                <w:szCs w:val="16"/>
              </w:rPr>
            </w:pPr>
          </w:p>
        </w:tc>
        <w:tc>
          <w:tcPr>
            <w:tcW w:w="1475" w:type="dxa"/>
          </w:tcPr>
          <w:p w:rsidR="00AE0221" w:rsidRPr="00AA5BD2" w:rsidRDefault="00AE0221" w:rsidP="00036346">
            <w:pPr>
              <w:widowControl w:val="0"/>
              <w:spacing w:after="120"/>
              <w:jc w:val="center"/>
              <w:rPr>
                <w:rFonts w:ascii="GHEA Grapalat" w:hAnsi="GHEA Grapalat"/>
                <w:sz w:val="16"/>
                <w:szCs w:val="16"/>
              </w:rPr>
            </w:pPr>
            <w:proofErr w:type="gramStart"/>
            <w:r w:rsidRPr="00B46AC0">
              <w:rPr>
                <w:rFonts w:ascii="GHEA Grapalat" w:hAnsi="GHEA Grapalat"/>
                <w:sz w:val="16"/>
                <w:szCs w:val="16"/>
              </w:rPr>
              <w:t xml:space="preserve">Содержание свинца не более 5 мг/дм3; объемная часть бензола не более 1%; плотность при температуре 15 0 с: 720 до 775 кг/м3; содержание серы не более 10 </w:t>
            </w:r>
            <w:r w:rsidRPr="00B46AC0">
              <w:rPr>
                <w:rFonts w:ascii="GHEA Grapalat" w:hAnsi="GHEA Grapalat"/>
                <w:sz w:val="16"/>
                <w:szCs w:val="16"/>
              </w:rPr>
              <w:lastRenderedPageBreak/>
              <w:t>мг/кг; массовая часть кислорода не более 2,7%; объемная часть окислителей не более 7 метанола-3; содержание серы не более 10 мг / кг;</w:t>
            </w:r>
            <w:proofErr w:type="gramEnd"/>
            <w:r w:rsidRPr="00B46AC0">
              <w:rPr>
                <w:rFonts w:ascii="GHEA Grapalat" w:hAnsi="GHEA Grapalat"/>
                <w:sz w:val="16"/>
                <w:szCs w:val="16"/>
              </w:rPr>
              <w:t xml:space="preserve"> масса кислорода не более 2,7%; объемная часть окислителей-не более%, этанол-5%, спирт изопропил-10%, спирт изобутил-10%, спирт трибутил-7%, эфиры (C5 и более)-15%, другие окислители-10 %, безопасность, маркировка и упаковка согласно постановлению правительства РА от 2004г. в результате проведенных двусторонних совещаний были созданы более благоприятные условия для проведения </w:t>
            </w:r>
            <w:proofErr w:type="spellStart"/>
            <w:r w:rsidRPr="00B46AC0">
              <w:rPr>
                <w:rFonts w:ascii="GHEA Grapalat" w:hAnsi="GHEA Grapalat"/>
                <w:sz w:val="16"/>
                <w:szCs w:val="16"/>
              </w:rPr>
              <w:t>техническомы</w:t>
            </w:r>
            <w:proofErr w:type="spellEnd"/>
            <w:r w:rsidRPr="00B46AC0">
              <w:rPr>
                <w:rFonts w:ascii="GHEA Grapalat" w:hAnsi="GHEA Grapalat"/>
                <w:sz w:val="16"/>
                <w:szCs w:val="16"/>
              </w:rPr>
              <w:t xml:space="preserve"> регламенту»:</w:t>
            </w:r>
          </w:p>
        </w:tc>
        <w:tc>
          <w:tcPr>
            <w:tcW w:w="1091" w:type="dxa"/>
            <w:vAlign w:val="center"/>
          </w:tcPr>
          <w:p w:rsidR="00AE0221" w:rsidRPr="00B138F3" w:rsidRDefault="00AE0221" w:rsidP="00612156">
            <w:pPr>
              <w:widowControl w:val="0"/>
              <w:jc w:val="center"/>
              <w:rPr>
                <w:rFonts w:ascii="GHEA Grapalat" w:hAnsi="GHEA Grapalat"/>
                <w:sz w:val="16"/>
                <w:szCs w:val="16"/>
              </w:rPr>
            </w:pPr>
            <w:r w:rsidRPr="00257FC0">
              <w:rPr>
                <w:rFonts w:ascii="GHEA Grapalat" w:hAnsi="GHEA Grapalat"/>
                <w:sz w:val="16"/>
                <w:szCs w:val="16"/>
              </w:rPr>
              <w:lastRenderedPageBreak/>
              <w:t>литр</w:t>
            </w:r>
          </w:p>
        </w:tc>
        <w:tc>
          <w:tcPr>
            <w:tcW w:w="1568" w:type="dxa"/>
          </w:tcPr>
          <w:p w:rsidR="00AE0221" w:rsidRPr="00B138F3" w:rsidRDefault="00AE0221" w:rsidP="00B46D58">
            <w:pPr>
              <w:widowControl w:val="0"/>
              <w:jc w:val="center"/>
              <w:rPr>
                <w:rFonts w:ascii="GHEA Grapalat" w:hAnsi="GHEA Grapalat"/>
                <w:sz w:val="16"/>
                <w:szCs w:val="16"/>
              </w:rPr>
            </w:pPr>
          </w:p>
        </w:tc>
        <w:tc>
          <w:tcPr>
            <w:tcW w:w="987" w:type="dxa"/>
          </w:tcPr>
          <w:p w:rsidR="00AE0221" w:rsidRPr="00B138F3" w:rsidRDefault="00AE0221" w:rsidP="00B46D58">
            <w:pPr>
              <w:widowControl w:val="0"/>
              <w:jc w:val="center"/>
              <w:rPr>
                <w:rFonts w:ascii="GHEA Grapalat" w:hAnsi="GHEA Grapalat"/>
                <w:sz w:val="16"/>
                <w:szCs w:val="16"/>
              </w:rPr>
            </w:pPr>
          </w:p>
        </w:tc>
        <w:tc>
          <w:tcPr>
            <w:tcW w:w="855" w:type="dxa"/>
            <w:gridSpan w:val="2"/>
            <w:vAlign w:val="center"/>
          </w:tcPr>
          <w:p w:rsidR="00AE0221" w:rsidRPr="00F2243D" w:rsidRDefault="00F2243D" w:rsidP="00F2243D">
            <w:pPr>
              <w:widowControl w:val="0"/>
              <w:jc w:val="center"/>
              <w:rPr>
                <w:rFonts w:ascii="GHEA Grapalat" w:hAnsi="GHEA Grapalat"/>
                <w:sz w:val="16"/>
                <w:szCs w:val="16"/>
                <w:lang w:val="en-US"/>
              </w:rPr>
            </w:pPr>
            <w:r>
              <w:rPr>
                <w:rFonts w:ascii="GHEA Grapalat" w:hAnsi="GHEA Grapalat"/>
                <w:sz w:val="16"/>
                <w:szCs w:val="16"/>
                <w:lang w:val="en-US"/>
              </w:rPr>
              <w:t>1500</w:t>
            </w:r>
          </w:p>
        </w:tc>
        <w:tc>
          <w:tcPr>
            <w:tcW w:w="713" w:type="dxa"/>
            <w:gridSpan w:val="2"/>
            <w:vAlign w:val="center"/>
          </w:tcPr>
          <w:p w:rsidR="00AE0221" w:rsidRPr="00B138F3" w:rsidRDefault="00AE0221" w:rsidP="00C93CA3">
            <w:pPr>
              <w:widowControl w:val="0"/>
              <w:jc w:val="center"/>
              <w:rPr>
                <w:rFonts w:ascii="GHEA Grapalat" w:hAnsi="GHEA Grapalat"/>
                <w:sz w:val="16"/>
                <w:szCs w:val="16"/>
              </w:rPr>
            </w:pPr>
            <w:proofErr w:type="spellStart"/>
            <w:r w:rsidRPr="00257FC0">
              <w:rPr>
                <w:rFonts w:ascii="GHEA Grapalat" w:hAnsi="GHEA Grapalat"/>
                <w:sz w:val="16"/>
                <w:szCs w:val="16"/>
              </w:rPr>
              <w:t>г</w:t>
            </w:r>
            <w:proofErr w:type="gramStart"/>
            <w:r w:rsidRPr="00257FC0">
              <w:rPr>
                <w:rFonts w:ascii="GHEA Grapalat" w:hAnsi="GHEA Grapalat"/>
                <w:sz w:val="16"/>
                <w:szCs w:val="16"/>
              </w:rPr>
              <w:t>.Е</w:t>
            </w:r>
            <w:proofErr w:type="gramEnd"/>
            <w:r w:rsidRPr="00257FC0">
              <w:rPr>
                <w:rFonts w:ascii="GHEA Grapalat" w:hAnsi="GHEA Grapalat"/>
                <w:sz w:val="16"/>
                <w:szCs w:val="16"/>
              </w:rPr>
              <w:t>реван</w:t>
            </w:r>
            <w:proofErr w:type="spellEnd"/>
            <w:r w:rsidRPr="00257FC0">
              <w:rPr>
                <w:rFonts w:ascii="GHEA Grapalat" w:hAnsi="GHEA Grapalat"/>
                <w:sz w:val="16"/>
                <w:szCs w:val="16"/>
              </w:rPr>
              <w:t xml:space="preserve">, </w:t>
            </w:r>
            <w:proofErr w:type="spellStart"/>
            <w:r w:rsidRPr="00257FC0">
              <w:rPr>
                <w:rFonts w:ascii="GHEA Grapalat" w:hAnsi="GHEA Grapalat"/>
                <w:sz w:val="16"/>
                <w:szCs w:val="16"/>
              </w:rPr>
              <w:t>ул.М.Хоренаци</w:t>
            </w:r>
            <w:proofErr w:type="spellEnd"/>
          </w:p>
        </w:tc>
        <w:tc>
          <w:tcPr>
            <w:tcW w:w="1164" w:type="dxa"/>
            <w:gridSpan w:val="2"/>
            <w:vAlign w:val="center"/>
          </w:tcPr>
          <w:p w:rsidR="00AE0221" w:rsidRPr="00B138F3" w:rsidRDefault="00F2243D" w:rsidP="00C93CA3">
            <w:pPr>
              <w:widowControl w:val="0"/>
              <w:jc w:val="center"/>
              <w:rPr>
                <w:rFonts w:ascii="GHEA Grapalat" w:hAnsi="GHEA Grapalat"/>
                <w:sz w:val="16"/>
                <w:szCs w:val="16"/>
              </w:rPr>
            </w:pPr>
            <w:r>
              <w:rPr>
                <w:rFonts w:ascii="GHEA Grapalat" w:hAnsi="GHEA Grapalat"/>
                <w:sz w:val="16"/>
                <w:szCs w:val="16"/>
                <w:lang w:val="en-US"/>
              </w:rPr>
              <w:t>1500</w:t>
            </w:r>
            <w:r w:rsidR="00AE0221" w:rsidRPr="00804819">
              <w:rPr>
                <w:rFonts w:ascii="GHEA Grapalat" w:hAnsi="GHEA Grapalat"/>
                <w:sz w:val="16"/>
                <w:szCs w:val="16"/>
              </w:rPr>
              <w:t>.</w:t>
            </w:r>
          </w:p>
        </w:tc>
        <w:tc>
          <w:tcPr>
            <w:tcW w:w="954" w:type="dxa"/>
          </w:tcPr>
          <w:p w:rsidR="00AE0221" w:rsidRPr="002B3DA2" w:rsidRDefault="00CB6D42" w:rsidP="00AE0221">
            <w:pPr>
              <w:widowControl w:val="0"/>
              <w:spacing w:before="100" w:beforeAutospacing="1" w:after="100" w:afterAutospacing="1"/>
              <w:contextualSpacing/>
              <w:jc w:val="center"/>
              <w:rPr>
                <w:rFonts w:ascii="Sylfaen" w:hAnsi="Sylfaen"/>
                <w:sz w:val="16"/>
                <w:szCs w:val="16"/>
              </w:rPr>
            </w:pPr>
            <w:r w:rsidRPr="00CB6D42">
              <w:rPr>
                <w:rFonts w:ascii="Sylfaen" w:hAnsi="Sylfaen"/>
                <w:sz w:val="18"/>
                <w:szCs w:val="18"/>
              </w:rPr>
              <w:t>20 календарных дней после вступления договора в силу до 30 июня</w:t>
            </w:r>
          </w:p>
        </w:tc>
      </w:tr>
      <w:tr w:rsidR="00AE0221" w:rsidRPr="00B138F3" w:rsidTr="00AE0221">
        <w:trPr>
          <w:trHeight w:val="7980"/>
          <w:jc w:val="center"/>
        </w:trPr>
        <w:tc>
          <w:tcPr>
            <w:tcW w:w="1249" w:type="dxa"/>
            <w:vAlign w:val="center"/>
          </w:tcPr>
          <w:p w:rsidR="00AE0221" w:rsidRPr="00E2069D" w:rsidRDefault="00AE0221" w:rsidP="0061215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2</w:t>
            </w:r>
          </w:p>
        </w:tc>
        <w:tc>
          <w:tcPr>
            <w:tcW w:w="2730" w:type="dxa"/>
            <w:vAlign w:val="center"/>
          </w:tcPr>
          <w:p w:rsidR="00AE0221" w:rsidRPr="003A6EE1" w:rsidRDefault="00AE0221" w:rsidP="00036346">
            <w:pPr>
              <w:jc w:val="center"/>
              <w:rPr>
                <w:rFonts w:ascii="GHEA Grapalat" w:hAnsi="GHEA Grapalat"/>
                <w:sz w:val="18"/>
                <w:lang w:val="en-US" w:eastAsia="en-US" w:bidi="ar-SA"/>
              </w:rPr>
            </w:pPr>
            <w:r w:rsidRPr="003A6EE1">
              <w:rPr>
                <w:rFonts w:ascii="GHEA Grapalat" w:hAnsi="GHEA Grapalat"/>
                <w:sz w:val="18"/>
                <w:lang w:val="en-US" w:eastAsia="en-US" w:bidi="ar-SA"/>
              </w:rPr>
              <w:t>09134200</w:t>
            </w:r>
          </w:p>
          <w:p w:rsidR="00AE0221" w:rsidRDefault="00AE0221" w:rsidP="00036346">
            <w:pPr>
              <w:jc w:val="center"/>
              <w:rPr>
                <w:rFonts w:ascii="GHEA Grapalat" w:hAnsi="GHEA Grapalat" w:cs="Calibri"/>
                <w:sz w:val="20"/>
                <w:szCs w:val="20"/>
              </w:rPr>
            </w:pPr>
          </w:p>
        </w:tc>
        <w:tc>
          <w:tcPr>
            <w:tcW w:w="1568" w:type="dxa"/>
            <w:vAlign w:val="center"/>
          </w:tcPr>
          <w:p w:rsidR="00AE0221" w:rsidRPr="00627745" w:rsidRDefault="00AE0221" w:rsidP="00036346">
            <w:pPr>
              <w:jc w:val="center"/>
              <w:rPr>
                <w:rFonts w:ascii="GHEA Grapalat" w:hAnsi="GHEA Grapalat" w:cs="Calibri"/>
                <w:sz w:val="20"/>
                <w:szCs w:val="20"/>
              </w:rPr>
            </w:pPr>
            <w:r w:rsidRPr="003A6EE1">
              <w:rPr>
                <w:rFonts w:ascii="GHEA Grapalat" w:hAnsi="GHEA Grapalat" w:cs="Calibri"/>
                <w:sz w:val="20"/>
                <w:szCs w:val="20"/>
              </w:rPr>
              <w:t>Дизельное топливо</w:t>
            </w:r>
          </w:p>
        </w:tc>
        <w:tc>
          <w:tcPr>
            <w:tcW w:w="1936" w:type="dxa"/>
          </w:tcPr>
          <w:p w:rsidR="00AE0221" w:rsidRPr="00B138F3" w:rsidRDefault="00AE0221" w:rsidP="00B46D58">
            <w:pPr>
              <w:widowControl w:val="0"/>
              <w:jc w:val="center"/>
              <w:rPr>
                <w:rFonts w:ascii="GHEA Grapalat" w:hAnsi="GHEA Grapalat"/>
                <w:sz w:val="16"/>
                <w:szCs w:val="16"/>
              </w:rPr>
            </w:pPr>
          </w:p>
        </w:tc>
        <w:tc>
          <w:tcPr>
            <w:tcW w:w="1475" w:type="dxa"/>
          </w:tcPr>
          <w:p w:rsidR="00AE0221" w:rsidRPr="00AA5BD2" w:rsidRDefault="00AE0221" w:rsidP="00036346">
            <w:pPr>
              <w:widowControl w:val="0"/>
              <w:spacing w:after="120"/>
              <w:jc w:val="center"/>
              <w:rPr>
                <w:rFonts w:ascii="GHEA Grapalat" w:hAnsi="GHEA Grapalat"/>
                <w:sz w:val="16"/>
                <w:szCs w:val="16"/>
              </w:rPr>
            </w:pPr>
            <w:r w:rsidRPr="00257FC0">
              <w:rPr>
                <w:rFonts w:ascii="GHEA Grapalat" w:hAnsi="GHEA Grapalat"/>
                <w:sz w:val="16"/>
                <w:szCs w:val="16"/>
              </w:rPr>
              <w:t xml:space="preserve">Дизельное топливо, лето: </w:t>
            </w:r>
            <w:proofErr w:type="spellStart"/>
            <w:r w:rsidRPr="00257FC0">
              <w:rPr>
                <w:rFonts w:ascii="GHEA Grapalat" w:hAnsi="GHEA Grapalat"/>
                <w:sz w:val="16"/>
                <w:szCs w:val="16"/>
              </w:rPr>
              <w:t>цетановое</w:t>
            </w:r>
            <w:proofErr w:type="spellEnd"/>
            <w:r w:rsidRPr="00257FC0">
              <w:rPr>
                <w:rFonts w:ascii="GHEA Grapalat" w:hAnsi="GHEA Grapalat"/>
                <w:sz w:val="16"/>
                <w:szCs w:val="16"/>
              </w:rPr>
              <w:t xml:space="preserve"> число не менее 51, </w:t>
            </w:r>
            <w:proofErr w:type="spellStart"/>
            <w:r w:rsidRPr="00257FC0">
              <w:rPr>
                <w:rFonts w:ascii="GHEA Grapalat" w:hAnsi="GHEA Grapalat"/>
                <w:sz w:val="16"/>
                <w:szCs w:val="16"/>
              </w:rPr>
              <w:t>цетановый</w:t>
            </w:r>
            <w:proofErr w:type="spellEnd"/>
            <w:r w:rsidRPr="00257FC0">
              <w:rPr>
                <w:rFonts w:ascii="GHEA Grapalat" w:hAnsi="GHEA Grapalat"/>
                <w:sz w:val="16"/>
                <w:szCs w:val="16"/>
              </w:rPr>
              <w:t xml:space="preserve"> индекс не менее 46, плотность при 150</w:t>
            </w:r>
            <w:proofErr w:type="gramStart"/>
            <w:r w:rsidRPr="00257FC0">
              <w:rPr>
                <w:rFonts w:ascii="GHEA Grapalat" w:hAnsi="GHEA Grapalat"/>
                <w:sz w:val="16"/>
                <w:szCs w:val="16"/>
              </w:rPr>
              <w:t xml:space="preserve"> ° С</w:t>
            </w:r>
            <w:proofErr w:type="gramEnd"/>
            <w:r w:rsidRPr="00257FC0">
              <w:rPr>
                <w:rFonts w:ascii="GHEA Grapalat" w:hAnsi="GHEA Grapalat"/>
                <w:sz w:val="16"/>
                <w:szCs w:val="16"/>
              </w:rPr>
              <w:t xml:space="preserve"> при 820–845 кг / м3, содержание серы не более 350 мг / кг, температура воспламенения 550 ° С не менее 0,3% углеродного остатка при 10% остатка, вязкость при 400 ° С от 2,0 до 4,5 мм 2 / с; маркировка и упаковка согласно Правительству РА 2004 «Технический регламент о двигателях внутреннего сгорания», утвержденный Решением № 1592-N от 11 ноября 2007 г. купон</w:t>
            </w:r>
          </w:p>
        </w:tc>
        <w:tc>
          <w:tcPr>
            <w:tcW w:w="1091" w:type="dxa"/>
            <w:vAlign w:val="center"/>
          </w:tcPr>
          <w:p w:rsidR="00AE0221" w:rsidRPr="00B138F3" w:rsidRDefault="00AE0221" w:rsidP="00036346">
            <w:pPr>
              <w:widowControl w:val="0"/>
              <w:jc w:val="center"/>
              <w:rPr>
                <w:rFonts w:ascii="GHEA Grapalat" w:hAnsi="GHEA Grapalat"/>
                <w:sz w:val="16"/>
                <w:szCs w:val="16"/>
              </w:rPr>
            </w:pPr>
            <w:r w:rsidRPr="00257FC0">
              <w:rPr>
                <w:rFonts w:ascii="GHEA Grapalat" w:hAnsi="GHEA Grapalat"/>
                <w:sz w:val="16"/>
                <w:szCs w:val="16"/>
              </w:rPr>
              <w:t>литр</w:t>
            </w:r>
          </w:p>
        </w:tc>
        <w:tc>
          <w:tcPr>
            <w:tcW w:w="1568" w:type="dxa"/>
          </w:tcPr>
          <w:p w:rsidR="00AE0221" w:rsidRPr="00B138F3" w:rsidRDefault="00AE0221" w:rsidP="00B46D58">
            <w:pPr>
              <w:widowControl w:val="0"/>
              <w:jc w:val="center"/>
              <w:rPr>
                <w:rFonts w:ascii="GHEA Grapalat" w:hAnsi="GHEA Grapalat"/>
                <w:sz w:val="16"/>
                <w:szCs w:val="16"/>
              </w:rPr>
            </w:pPr>
          </w:p>
        </w:tc>
        <w:tc>
          <w:tcPr>
            <w:tcW w:w="987" w:type="dxa"/>
          </w:tcPr>
          <w:p w:rsidR="00AE0221" w:rsidRPr="00B138F3" w:rsidRDefault="00AE0221" w:rsidP="00B46D58">
            <w:pPr>
              <w:widowControl w:val="0"/>
              <w:jc w:val="center"/>
              <w:rPr>
                <w:rFonts w:ascii="GHEA Grapalat" w:hAnsi="GHEA Grapalat"/>
                <w:sz w:val="16"/>
                <w:szCs w:val="16"/>
              </w:rPr>
            </w:pPr>
          </w:p>
        </w:tc>
        <w:tc>
          <w:tcPr>
            <w:tcW w:w="849" w:type="dxa"/>
            <w:vAlign w:val="center"/>
          </w:tcPr>
          <w:p w:rsidR="00AE0221" w:rsidRPr="00F2243D" w:rsidRDefault="00F2243D" w:rsidP="00C93CA3">
            <w:pPr>
              <w:widowControl w:val="0"/>
              <w:jc w:val="center"/>
              <w:rPr>
                <w:rFonts w:ascii="GHEA Grapalat" w:hAnsi="GHEA Grapalat"/>
                <w:sz w:val="16"/>
                <w:szCs w:val="16"/>
                <w:lang w:val="en-US"/>
              </w:rPr>
            </w:pPr>
            <w:r>
              <w:rPr>
                <w:rFonts w:ascii="GHEA Grapalat" w:hAnsi="GHEA Grapalat"/>
                <w:sz w:val="16"/>
                <w:szCs w:val="16"/>
                <w:lang w:val="en-US"/>
              </w:rPr>
              <w:t>4500</w:t>
            </w:r>
          </w:p>
        </w:tc>
        <w:tc>
          <w:tcPr>
            <w:tcW w:w="713" w:type="dxa"/>
            <w:gridSpan w:val="2"/>
            <w:vAlign w:val="center"/>
          </w:tcPr>
          <w:p w:rsidR="00AE0221" w:rsidRPr="00B138F3" w:rsidRDefault="00AE0221" w:rsidP="00C93CA3">
            <w:pPr>
              <w:widowControl w:val="0"/>
              <w:jc w:val="center"/>
              <w:rPr>
                <w:rFonts w:ascii="GHEA Grapalat" w:hAnsi="GHEA Grapalat"/>
                <w:sz w:val="16"/>
                <w:szCs w:val="16"/>
              </w:rPr>
            </w:pPr>
            <w:proofErr w:type="spellStart"/>
            <w:r w:rsidRPr="00257FC0">
              <w:rPr>
                <w:rFonts w:ascii="GHEA Grapalat" w:hAnsi="GHEA Grapalat"/>
                <w:sz w:val="16"/>
                <w:szCs w:val="16"/>
              </w:rPr>
              <w:t>г</w:t>
            </w:r>
            <w:proofErr w:type="gramStart"/>
            <w:r w:rsidRPr="00257FC0">
              <w:rPr>
                <w:rFonts w:ascii="GHEA Grapalat" w:hAnsi="GHEA Grapalat"/>
                <w:sz w:val="16"/>
                <w:szCs w:val="16"/>
              </w:rPr>
              <w:t>.Е</w:t>
            </w:r>
            <w:proofErr w:type="gramEnd"/>
            <w:r w:rsidRPr="00257FC0">
              <w:rPr>
                <w:rFonts w:ascii="GHEA Grapalat" w:hAnsi="GHEA Grapalat"/>
                <w:sz w:val="16"/>
                <w:szCs w:val="16"/>
              </w:rPr>
              <w:t>реван</w:t>
            </w:r>
            <w:proofErr w:type="spellEnd"/>
            <w:r w:rsidRPr="00257FC0">
              <w:rPr>
                <w:rFonts w:ascii="GHEA Grapalat" w:hAnsi="GHEA Grapalat"/>
                <w:sz w:val="16"/>
                <w:szCs w:val="16"/>
              </w:rPr>
              <w:t xml:space="preserve">, </w:t>
            </w:r>
            <w:proofErr w:type="spellStart"/>
            <w:r w:rsidRPr="00257FC0">
              <w:rPr>
                <w:rFonts w:ascii="GHEA Grapalat" w:hAnsi="GHEA Grapalat"/>
                <w:sz w:val="16"/>
                <w:szCs w:val="16"/>
              </w:rPr>
              <w:t>ул.М.Хоренаци</w:t>
            </w:r>
            <w:proofErr w:type="spellEnd"/>
            <w:r w:rsidRPr="00C93CA3">
              <w:rPr>
                <w:rFonts w:ascii="GHEA Grapalat" w:hAnsi="GHEA Grapalat"/>
                <w:sz w:val="16"/>
                <w:szCs w:val="16"/>
              </w:rPr>
              <w:t>.</w:t>
            </w:r>
          </w:p>
        </w:tc>
        <w:tc>
          <w:tcPr>
            <w:tcW w:w="1164" w:type="dxa"/>
            <w:gridSpan w:val="2"/>
            <w:vAlign w:val="center"/>
          </w:tcPr>
          <w:p w:rsidR="00AE0221" w:rsidRPr="00F2243D" w:rsidRDefault="00F2243D" w:rsidP="00C93CA3">
            <w:pPr>
              <w:widowControl w:val="0"/>
              <w:jc w:val="center"/>
              <w:rPr>
                <w:rFonts w:ascii="GHEA Grapalat" w:hAnsi="GHEA Grapalat"/>
                <w:sz w:val="16"/>
                <w:szCs w:val="16"/>
                <w:lang w:val="en-US"/>
              </w:rPr>
            </w:pPr>
            <w:r>
              <w:rPr>
                <w:rFonts w:ascii="GHEA Grapalat" w:hAnsi="GHEA Grapalat"/>
                <w:sz w:val="16"/>
                <w:szCs w:val="16"/>
                <w:lang w:val="en-US"/>
              </w:rPr>
              <w:t>4500</w:t>
            </w:r>
          </w:p>
        </w:tc>
        <w:tc>
          <w:tcPr>
            <w:tcW w:w="982" w:type="dxa"/>
            <w:gridSpan w:val="3"/>
            <w:vAlign w:val="center"/>
          </w:tcPr>
          <w:p w:rsidR="00AE0221" w:rsidRPr="00B138F3" w:rsidRDefault="00CB6D42" w:rsidP="00C93CA3">
            <w:pPr>
              <w:widowControl w:val="0"/>
              <w:jc w:val="center"/>
              <w:rPr>
                <w:rFonts w:ascii="GHEA Grapalat" w:hAnsi="GHEA Grapalat"/>
                <w:sz w:val="16"/>
                <w:szCs w:val="16"/>
              </w:rPr>
            </w:pPr>
            <w:r w:rsidRPr="00CB6D42">
              <w:rPr>
                <w:rFonts w:ascii="GHEA Grapalat" w:hAnsi="GHEA Grapalat"/>
                <w:sz w:val="16"/>
                <w:szCs w:val="16"/>
              </w:rPr>
              <w:t>20 календарных дней после вступления договора в силу до 30 июня</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lastRenderedPageBreak/>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lastRenderedPageBreak/>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lastRenderedPageBreak/>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B86E1C">
        <w:rPr>
          <w:rFonts w:ascii="GHEA Grapalat" w:hAnsi="GHEA Grapalat"/>
          <w:i/>
        </w:rPr>
        <w:t>IKVCIK-GHAPDzB-20/</w:t>
      </w:r>
      <w:r w:rsidR="006A1488" w:rsidRPr="006A1488">
        <w:rPr>
          <w:rFonts w:ascii="GHEA Grapalat" w:hAnsi="GHEA Grapalat"/>
          <w:i/>
        </w:rPr>
        <w:t>10</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147A1E">
        <w:rPr>
          <w:rFonts w:ascii="GHEA Grapalat" w:hAnsi="GHEA Grapalat"/>
          <w:i/>
        </w:rPr>
        <w:t>2</w:t>
      </w:r>
      <w:r w:rsidR="00B86E1C">
        <w:rPr>
          <w:rFonts w:ascii="GHEA Grapalat" w:hAnsi="GHEA Grapalat"/>
          <w:i/>
        </w:rPr>
        <w:t>0</w:t>
      </w:r>
      <w:r w:rsidR="006A1488" w:rsidRPr="00292815">
        <w:rPr>
          <w:rFonts w:ascii="GHEA Grapalat" w:hAnsi="GHEA Grapalat"/>
          <w:i/>
        </w:rPr>
        <w:t>20</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0"/>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6"/>
        <w:gridCol w:w="2125"/>
        <w:gridCol w:w="1290"/>
        <w:gridCol w:w="993"/>
        <w:gridCol w:w="997"/>
        <w:gridCol w:w="710"/>
        <w:gridCol w:w="853"/>
        <w:gridCol w:w="682"/>
        <w:gridCol w:w="597"/>
        <w:gridCol w:w="712"/>
        <w:gridCol w:w="844"/>
        <w:gridCol w:w="867"/>
        <w:gridCol w:w="857"/>
        <w:gridCol w:w="993"/>
        <w:gridCol w:w="858"/>
        <w:gridCol w:w="811"/>
      </w:tblGrid>
      <w:tr w:rsidR="00B138F3" w:rsidRPr="00B138F3" w:rsidTr="00147A1E">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147A1E">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1"/>
              <w:t>**</w:t>
            </w:r>
          </w:p>
        </w:tc>
      </w:tr>
      <w:tr w:rsidR="00B138F3" w:rsidRPr="00B138F3" w:rsidTr="003D58AF">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9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45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3D58AF" w:rsidRPr="00B138F3" w:rsidTr="003D58AF">
        <w:trPr>
          <w:trHeight w:val="404"/>
          <w:jc w:val="center"/>
        </w:trPr>
        <w:tc>
          <w:tcPr>
            <w:tcW w:w="1724" w:type="dxa"/>
            <w:vAlign w:val="center"/>
          </w:tcPr>
          <w:p w:rsidR="003D58AF" w:rsidRPr="00E2069D" w:rsidRDefault="003D58AF" w:rsidP="00036346">
            <w:pPr>
              <w:widowControl w:val="0"/>
              <w:spacing w:after="120"/>
              <w:jc w:val="center"/>
              <w:rPr>
                <w:rFonts w:ascii="GHEA Grapalat" w:hAnsi="GHEA Grapalat"/>
                <w:sz w:val="16"/>
                <w:szCs w:val="16"/>
                <w:lang w:val="en-US"/>
              </w:rPr>
            </w:pPr>
            <w:r>
              <w:rPr>
                <w:rFonts w:ascii="GHEA Grapalat" w:hAnsi="GHEA Grapalat"/>
                <w:sz w:val="16"/>
                <w:szCs w:val="16"/>
                <w:lang w:val="en-US"/>
              </w:rPr>
              <w:t>1</w:t>
            </w:r>
          </w:p>
        </w:tc>
        <w:tc>
          <w:tcPr>
            <w:tcW w:w="2155" w:type="dxa"/>
            <w:vAlign w:val="center"/>
          </w:tcPr>
          <w:p w:rsidR="003D58AF" w:rsidRPr="005675DA" w:rsidRDefault="003D58AF" w:rsidP="00036346">
            <w:pPr>
              <w:widowControl w:val="0"/>
              <w:spacing w:after="120"/>
              <w:jc w:val="center"/>
              <w:rPr>
                <w:rFonts w:ascii="GHEA Grapalat" w:hAnsi="GHEA Grapalat"/>
                <w:sz w:val="16"/>
                <w:szCs w:val="16"/>
                <w:lang w:val="en-US"/>
              </w:rPr>
            </w:pPr>
            <w:r w:rsidRPr="0024274F">
              <w:rPr>
                <w:rFonts w:ascii="GHEA Grapalat" w:hAnsi="GHEA Grapalat"/>
                <w:sz w:val="16"/>
                <w:szCs w:val="16"/>
              </w:rPr>
              <w:t>09132100</w:t>
            </w:r>
          </w:p>
        </w:tc>
        <w:tc>
          <w:tcPr>
            <w:tcW w:w="1293" w:type="dxa"/>
            <w:vAlign w:val="center"/>
          </w:tcPr>
          <w:p w:rsidR="003D58AF" w:rsidRPr="0024274F" w:rsidRDefault="003D58AF" w:rsidP="00036346">
            <w:pPr>
              <w:widowControl w:val="0"/>
              <w:spacing w:after="120"/>
              <w:jc w:val="center"/>
              <w:rPr>
                <w:rFonts w:ascii="GHEA Grapalat" w:hAnsi="GHEA Grapalat"/>
                <w:sz w:val="16"/>
                <w:szCs w:val="16"/>
              </w:rPr>
            </w:pPr>
            <w:r w:rsidRPr="00BD62C8">
              <w:rPr>
                <w:rFonts w:ascii="GHEA Grapalat" w:hAnsi="GHEA Grapalat"/>
                <w:sz w:val="16"/>
                <w:szCs w:val="16"/>
              </w:rPr>
              <w:t xml:space="preserve">Бензин, </w:t>
            </w:r>
            <w:proofErr w:type="spellStart"/>
            <w:r w:rsidRPr="00BD62C8">
              <w:rPr>
                <w:rFonts w:ascii="GHEA Grapalat" w:hAnsi="GHEA Grapalat"/>
                <w:sz w:val="16"/>
                <w:szCs w:val="16"/>
              </w:rPr>
              <w:t>регуляр</w:t>
            </w:r>
            <w:proofErr w:type="spellEnd"/>
          </w:p>
        </w:tc>
        <w:tc>
          <w:tcPr>
            <w:tcW w:w="1007" w:type="dxa"/>
            <w:vAlign w:val="center"/>
          </w:tcPr>
          <w:p w:rsidR="003D58AF" w:rsidRPr="00B138F3" w:rsidRDefault="003D58AF" w:rsidP="00B46D58">
            <w:pPr>
              <w:widowControl w:val="0"/>
              <w:jc w:val="center"/>
              <w:rPr>
                <w:rFonts w:ascii="GHEA Grapalat" w:hAnsi="GHEA Grapalat"/>
                <w:sz w:val="16"/>
                <w:szCs w:val="16"/>
              </w:rPr>
            </w:pPr>
            <w:r>
              <w:rPr>
                <w:rFonts w:ascii="GHEA Grapalat" w:hAnsi="GHEA Grapalat"/>
                <w:sz w:val="16"/>
                <w:szCs w:val="16"/>
                <w:lang w:val="en-US"/>
              </w:rPr>
              <w:t>0</w:t>
            </w:r>
            <w:r w:rsidRPr="00B138F3">
              <w:rPr>
                <w:rFonts w:ascii="GHEA Grapalat" w:hAnsi="GHEA Grapalat"/>
                <w:sz w:val="16"/>
                <w:szCs w:val="16"/>
              </w:rPr>
              <w:t>%</w:t>
            </w:r>
          </w:p>
        </w:tc>
        <w:tc>
          <w:tcPr>
            <w:tcW w:w="1006" w:type="dxa"/>
            <w:vAlign w:val="center"/>
          </w:tcPr>
          <w:p w:rsidR="003D58AF" w:rsidRPr="00B138F3" w:rsidRDefault="003D58AF" w:rsidP="003D58AF">
            <w:pPr>
              <w:widowControl w:val="0"/>
              <w:jc w:val="center"/>
              <w:rPr>
                <w:rFonts w:ascii="GHEA Grapalat" w:hAnsi="GHEA Grapalat"/>
                <w:sz w:val="16"/>
                <w:szCs w:val="16"/>
              </w:rPr>
            </w:pPr>
            <w:r>
              <w:rPr>
                <w:rFonts w:ascii="GHEA Grapalat" w:hAnsi="GHEA Grapalat"/>
                <w:sz w:val="16"/>
                <w:szCs w:val="16"/>
                <w:lang w:val="en-US"/>
              </w:rPr>
              <w:t>0</w:t>
            </w:r>
            <w:r w:rsidRPr="00B138F3">
              <w:rPr>
                <w:rFonts w:ascii="GHEA Grapalat" w:hAnsi="GHEA Grapalat"/>
                <w:sz w:val="16"/>
                <w:szCs w:val="16"/>
              </w:rPr>
              <w:t>%</w:t>
            </w:r>
          </w:p>
        </w:tc>
        <w:tc>
          <w:tcPr>
            <w:tcW w:w="718" w:type="dxa"/>
            <w:vAlign w:val="center"/>
          </w:tcPr>
          <w:p w:rsidR="003D58AF" w:rsidRPr="00B138F3" w:rsidRDefault="003D58AF" w:rsidP="003D58AF">
            <w:pPr>
              <w:widowControl w:val="0"/>
              <w:jc w:val="center"/>
              <w:rPr>
                <w:rFonts w:ascii="GHEA Grapalat" w:hAnsi="GHEA Grapalat" w:cs="Arial"/>
                <w:sz w:val="16"/>
                <w:szCs w:val="16"/>
              </w:rPr>
            </w:pPr>
            <w:r>
              <w:rPr>
                <w:rFonts w:ascii="GHEA Grapalat" w:hAnsi="GHEA Grapalat"/>
                <w:sz w:val="16"/>
                <w:szCs w:val="16"/>
                <w:lang w:val="en-US"/>
              </w:rPr>
              <w:t>50</w:t>
            </w:r>
            <w:r w:rsidRPr="00B138F3">
              <w:rPr>
                <w:rFonts w:ascii="GHEA Grapalat" w:hAnsi="GHEA Grapalat"/>
                <w:sz w:val="16"/>
                <w:szCs w:val="16"/>
              </w:rPr>
              <w:t xml:space="preserve"> %</w:t>
            </w:r>
          </w:p>
        </w:tc>
        <w:tc>
          <w:tcPr>
            <w:tcW w:w="861" w:type="dxa"/>
            <w:vAlign w:val="center"/>
          </w:tcPr>
          <w:p w:rsidR="003D58AF" w:rsidRPr="00B138F3" w:rsidRDefault="003D58AF" w:rsidP="003D58AF">
            <w:pPr>
              <w:widowControl w:val="0"/>
              <w:jc w:val="center"/>
              <w:rPr>
                <w:rFonts w:ascii="GHEA Grapalat" w:hAnsi="GHEA Grapalat" w:cs="Arial"/>
                <w:sz w:val="16"/>
                <w:szCs w:val="16"/>
              </w:rPr>
            </w:pPr>
            <w:r>
              <w:rPr>
                <w:rFonts w:ascii="GHEA Grapalat" w:hAnsi="GHEA Grapalat"/>
                <w:sz w:val="16"/>
                <w:szCs w:val="16"/>
                <w:lang w:val="en-US"/>
              </w:rPr>
              <w:t>50</w:t>
            </w:r>
            <w:r w:rsidRPr="00B138F3">
              <w:rPr>
                <w:rFonts w:ascii="GHEA Grapalat" w:hAnsi="GHEA Grapalat"/>
                <w:sz w:val="16"/>
                <w:szCs w:val="16"/>
              </w:rPr>
              <w:t>%</w:t>
            </w:r>
          </w:p>
        </w:tc>
        <w:tc>
          <w:tcPr>
            <w:tcW w:w="693" w:type="dxa"/>
            <w:vAlign w:val="center"/>
          </w:tcPr>
          <w:p w:rsidR="003D58AF" w:rsidRPr="00B138F3" w:rsidRDefault="003D58AF" w:rsidP="003D58AF">
            <w:pPr>
              <w:widowControl w:val="0"/>
              <w:jc w:val="center"/>
              <w:rPr>
                <w:rFonts w:ascii="GHEA Grapalat" w:hAnsi="GHEA Grapalat" w:cs="Arial"/>
                <w:sz w:val="16"/>
                <w:szCs w:val="16"/>
              </w:rPr>
            </w:pPr>
            <w:r>
              <w:rPr>
                <w:rFonts w:ascii="GHEA Grapalat" w:hAnsi="GHEA Grapalat"/>
                <w:sz w:val="16"/>
                <w:szCs w:val="16"/>
                <w:lang w:val="en-US"/>
              </w:rPr>
              <w:t>50</w:t>
            </w:r>
            <w:r w:rsidRPr="00B138F3">
              <w:rPr>
                <w:rFonts w:ascii="GHEA Grapalat" w:hAnsi="GHEA Grapalat"/>
                <w:sz w:val="16"/>
                <w:szCs w:val="16"/>
              </w:rPr>
              <w:t xml:space="preserve"> %</w:t>
            </w:r>
          </w:p>
        </w:tc>
        <w:tc>
          <w:tcPr>
            <w:tcW w:w="458" w:type="dxa"/>
            <w:vAlign w:val="center"/>
          </w:tcPr>
          <w:p w:rsidR="003D58AF" w:rsidRPr="00B138F3" w:rsidRDefault="003D58AF" w:rsidP="003D58AF">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718" w:type="dxa"/>
            <w:vAlign w:val="center"/>
          </w:tcPr>
          <w:p w:rsidR="003D58AF" w:rsidRDefault="003D58AF" w:rsidP="003D58AF">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854" w:type="dxa"/>
            <w:vAlign w:val="center"/>
          </w:tcPr>
          <w:p w:rsidR="003D58AF" w:rsidRDefault="003D58AF" w:rsidP="003D58AF">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868" w:type="dxa"/>
            <w:vAlign w:val="center"/>
          </w:tcPr>
          <w:p w:rsidR="003D58AF" w:rsidRDefault="003D58AF" w:rsidP="003D58AF">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861" w:type="dxa"/>
            <w:vAlign w:val="center"/>
          </w:tcPr>
          <w:p w:rsidR="003D58AF" w:rsidRDefault="003D58AF" w:rsidP="003D58AF">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1007" w:type="dxa"/>
            <w:vAlign w:val="center"/>
          </w:tcPr>
          <w:p w:rsidR="003D58AF" w:rsidRDefault="003D58AF" w:rsidP="003D58AF">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861" w:type="dxa"/>
            <w:vAlign w:val="center"/>
          </w:tcPr>
          <w:p w:rsidR="003D58AF" w:rsidRDefault="003D58AF" w:rsidP="003D58AF">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821" w:type="dxa"/>
            <w:vAlign w:val="center"/>
          </w:tcPr>
          <w:p w:rsidR="003D58AF" w:rsidRDefault="003D58AF" w:rsidP="003D58AF">
            <w:pPr>
              <w:jc w:val="center"/>
            </w:pPr>
            <w:r w:rsidRPr="00ED44D1">
              <w:rPr>
                <w:rFonts w:ascii="GHEA Grapalat" w:hAnsi="GHEA Grapalat"/>
                <w:sz w:val="16"/>
                <w:szCs w:val="16"/>
                <w:lang w:val="en-US"/>
              </w:rPr>
              <w:t>100</w:t>
            </w:r>
            <w:r w:rsidRPr="00ED44D1">
              <w:rPr>
                <w:rFonts w:ascii="GHEA Grapalat" w:hAnsi="GHEA Grapalat"/>
                <w:sz w:val="16"/>
                <w:szCs w:val="16"/>
              </w:rPr>
              <w:t>%</w:t>
            </w:r>
          </w:p>
        </w:tc>
      </w:tr>
      <w:tr w:rsidR="003D58AF" w:rsidRPr="00B138F3" w:rsidTr="003D58AF">
        <w:trPr>
          <w:trHeight w:val="404"/>
          <w:jc w:val="center"/>
        </w:trPr>
        <w:tc>
          <w:tcPr>
            <w:tcW w:w="1724" w:type="dxa"/>
            <w:vAlign w:val="center"/>
          </w:tcPr>
          <w:p w:rsidR="003D58AF" w:rsidRPr="00E2069D" w:rsidRDefault="003D58AF" w:rsidP="00036346">
            <w:pPr>
              <w:widowControl w:val="0"/>
              <w:spacing w:after="120"/>
              <w:jc w:val="center"/>
              <w:rPr>
                <w:rFonts w:ascii="GHEA Grapalat" w:hAnsi="GHEA Grapalat"/>
                <w:sz w:val="16"/>
                <w:szCs w:val="16"/>
                <w:lang w:val="en-US"/>
              </w:rPr>
            </w:pPr>
            <w:r>
              <w:rPr>
                <w:rFonts w:ascii="GHEA Grapalat" w:hAnsi="GHEA Grapalat"/>
                <w:sz w:val="16"/>
                <w:szCs w:val="16"/>
                <w:lang w:val="en-US"/>
              </w:rPr>
              <w:t>2</w:t>
            </w:r>
          </w:p>
        </w:tc>
        <w:tc>
          <w:tcPr>
            <w:tcW w:w="2155" w:type="dxa"/>
            <w:vAlign w:val="center"/>
          </w:tcPr>
          <w:p w:rsidR="003D58AF" w:rsidRPr="003A6EE1" w:rsidRDefault="003D58AF" w:rsidP="00036346">
            <w:pPr>
              <w:jc w:val="center"/>
              <w:rPr>
                <w:rFonts w:ascii="GHEA Grapalat" w:hAnsi="GHEA Grapalat"/>
                <w:sz w:val="18"/>
                <w:lang w:val="en-US" w:eastAsia="en-US" w:bidi="ar-SA"/>
              </w:rPr>
            </w:pPr>
            <w:r w:rsidRPr="003A6EE1">
              <w:rPr>
                <w:rFonts w:ascii="GHEA Grapalat" w:hAnsi="GHEA Grapalat"/>
                <w:sz w:val="18"/>
                <w:lang w:val="en-US" w:eastAsia="en-US" w:bidi="ar-SA"/>
              </w:rPr>
              <w:t>09134200</w:t>
            </w:r>
          </w:p>
          <w:p w:rsidR="003D58AF" w:rsidRDefault="003D58AF" w:rsidP="00036346">
            <w:pPr>
              <w:jc w:val="center"/>
              <w:rPr>
                <w:rFonts w:ascii="GHEA Grapalat" w:hAnsi="GHEA Grapalat" w:cs="Calibri"/>
                <w:sz w:val="20"/>
                <w:szCs w:val="20"/>
              </w:rPr>
            </w:pPr>
          </w:p>
        </w:tc>
        <w:tc>
          <w:tcPr>
            <w:tcW w:w="1293" w:type="dxa"/>
            <w:vAlign w:val="center"/>
          </w:tcPr>
          <w:p w:rsidR="003D58AF" w:rsidRPr="00627745" w:rsidRDefault="003D58AF" w:rsidP="00036346">
            <w:pPr>
              <w:jc w:val="center"/>
              <w:rPr>
                <w:rFonts w:ascii="GHEA Grapalat" w:hAnsi="GHEA Grapalat" w:cs="Calibri"/>
                <w:sz w:val="20"/>
                <w:szCs w:val="20"/>
              </w:rPr>
            </w:pPr>
            <w:r w:rsidRPr="003A6EE1">
              <w:rPr>
                <w:rFonts w:ascii="GHEA Grapalat" w:hAnsi="GHEA Grapalat" w:cs="Calibri"/>
                <w:sz w:val="20"/>
                <w:szCs w:val="20"/>
              </w:rPr>
              <w:t>Дизельное топливо</w:t>
            </w:r>
          </w:p>
        </w:tc>
        <w:tc>
          <w:tcPr>
            <w:tcW w:w="1007" w:type="dxa"/>
          </w:tcPr>
          <w:p w:rsidR="003D58AF" w:rsidRDefault="003D58AF">
            <w:pPr>
              <w:rPr>
                <w:rFonts w:ascii="GHEA Grapalat" w:hAnsi="GHEA Grapalat"/>
                <w:sz w:val="16"/>
                <w:szCs w:val="16"/>
                <w:lang w:val="en-US"/>
              </w:rPr>
            </w:pPr>
            <w:r>
              <w:rPr>
                <w:rFonts w:ascii="GHEA Grapalat" w:hAnsi="GHEA Grapalat"/>
                <w:sz w:val="16"/>
                <w:szCs w:val="16"/>
                <w:lang w:val="en-US"/>
              </w:rPr>
              <w:t xml:space="preserve">     </w:t>
            </w:r>
          </w:p>
          <w:p w:rsidR="003D58AF" w:rsidRDefault="003D58AF" w:rsidP="003D58AF">
            <w:r>
              <w:rPr>
                <w:rFonts w:ascii="GHEA Grapalat" w:hAnsi="GHEA Grapalat"/>
                <w:sz w:val="16"/>
                <w:szCs w:val="16"/>
                <w:lang w:val="en-US"/>
              </w:rPr>
              <w:t xml:space="preserve">   0</w:t>
            </w:r>
            <w:r w:rsidRPr="00840340">
              <w:rPr>
                <w:rFonts w:ascii="GHEA Grapalat" w:hAnsi="GHEA Grapalat"/>
                <w:sz w:val="16"/>
                <w:szCs w:val="16"/>
              </w:rPr>
              <w:t xml:space="preserve"> %</w:t>
            </w:r>
          </w:p>
        </w:tc>
        <w:tc>
          <w:tcPr>
            <w:tcW w:w="1006" w:type="dxa"/>
            <w:vAlign w:val="center"/>
          </w:tcPr>
          <w:p w:rsidR="003D58AF" w:rsidRDefault="003D58AF" w:rsidP="003D58AF">
            <w:pPr>
              <w:jc w:val="center"/>
            </w:pPr>
            <w:r>
              <w:rPr>
                <w:rFonts w:ascii="GHEA Grapalat" w:hAnsi="GHEA Grapalat"/>
                <w:sz w:val="16"/>
                <w:szCs w:val="16"/>
                <w:lang w:val="en-US"/>
              </w:rPr>
              <w:t>0</w:t>
            </w:r>
            <w:r w:rsidRPr="00840340">
              <w:rPr>
                <w:rFonts w:ascii="GHEA Grapalat" w:hAnsi="GHEA Grapalat"/>
                <w:sz w:val="16"/>
                <w:szCs w:val="16"/>
              </w:rPr>
              <w:t xml:space="preserve"> %</w:t>
            </w:r>
          </w:p>
        </w:tc>
        <w:tc>
          <w:tcPr>
            <w:tcW w:w="718" w:type="dxa"/>
            <w:vAlign w:val="center"/>
          </w:tcPr>
          <w:p w:rsidR="003D58AF" w:rsidRDefault="003D58AF" w:rsidP="003D58AF">
            <w:pPr>
              <w:jc w:val="center"/>
            </w:pPr>
            <w:r>
              <w:rPr>
                <w:rFonts w:ascii="GHEA Grapalat" w:hAnsi="GHEA Grapalat"/>
                <w:sz w:val="16"/>
                <w:szCs w:val="16"/>
                <w:lang w:val="en-US"/>
              </w:rPr>
              <w:t>50</w:t>
            </w:r>
            <w:r w:rsidRPr="00840340">
              <w:rPr>
                <w:rFonts w:ascii="GHEA Grapalat" w:hAnsi="GHEA Grapalat"/>
                <w:sz w:val="16"/>
                <w:szCs w:val="16"/>
              </w:rPr>
              <w:t xml:space="preserve"> %</w:t>
            </w:r>
          </w:p>
        </w:tc>
        <w:tc>
          <w:tcPr>
            <w:tcW w:w="861" w:type="dxa"/>
            <w:vAlign w:val="center"/>
          </w:tcPr>
          <w:p w:rsidR="003D58AF" w:rsidRDefault="003D58AF" w:rsidP="003D58AF">
            <w:pPr>
              <w:jc w:val="center"/>
            </w:pPr>
            <w:r>
              <w:rPr>
                <w:rFonts w:ascii="GHEA Grapalat" w:hAnsi="GHEA Grapalat"/>
                <w:sz w:val="16"/>
                <w:szCs w:val="16"/>
                <w:lang w:val="en-US"/>
              </w:rPr>
              <w:t>50</w:t>
            </w:r>
            <w:r w:rsidRPr="00840340">
              <w:rPr>
                <w:rFonts w:ascii="GHEA Grapalat" w:hAnsi="GHEA Grapalat"/>
                <w:sz w:val="16"/>
                <w:szCs w:val="16"/>
              </w:rPr>
              <w:t xml:space="preserve"> %</w:t>
            </w:r>
          </w:p>
        </w:tc>
        <w:tc>
          <w:tcPr>
            <w:tcW w:w="693" w:type="dxa"/>
            <w:vAlign w:val="center"/>
          </w:tcPr>
          <w:p w:rsidR="003D58AF" w:rsidRDefault="003D58AF" w:rsidP="003D58AF">
            <w:pPr>
              <w:jc w:val="center"/>
            </w:pPr>
            <w:r>
              <w:rPr>
                <w:rFonts w:ascii="GHEA Grapalat" w:hAnsi="GHEA Grapalat"/>
                <w:sz w:val="16"/>
                <w:szCs w:val="16"/>
                <w:lang w:val="en-US"/>
              </w:rPr>
              <w:t>50</w:t>
            </w:r>
            <w:r w:rsidRPr="00840340">
              <w:rPr>
                <w:rFonts w:ascii="GHEA Grapalat" w:hAnsi="GHEA Grapalat"/>
                <w:sz w:val="16"/>
                <w:szCs w:val="16"/>
              </w:rPr>
              <w:t xml:space="preserve"> %</w:t>
            </w:r>
          </w:p>
        </w:tc>
        <w:tc>
          <w:tcPr>
            <w:tcW w:w="458" w:type="dxa"/>
            <w:vAlign w:val="center"/>
          </w:tcPr>
          <w:p w:rsidR="003D58AF" w:rsidRDefault="003D58AF" w:rsidP="003D58AF">
            <w:pPr>
              <w:jc w:val="center"/>
            </w:pPr>
            <w:r>
              <w:rPr>
                <w:rFonts w:ascii="GHEA Grapalat" w:hAnsi="GHEA Grapalat"/>
                <w:sz w:val="16"/>
                <w:szCs w:val="16"/>
                <w:lang w:val="en-US"/>
              </w:rPr>
              <w:t>100</w:t>
            </w:r>
            <w:r w:rsidRPr="00840340">
              <w:rPr>
                <w:rFonts w:ascii="GHEA Grapalat" w:hAnsi="GHEA Grapalat"/>
                <w:sz w:val="16"/>
                <w:szCs w:val="16"/>
              </w:rPr>
              <w:t>%</w:t>
            </w:r>
          </w:p>
        </w:tc>
        <w:tc>
          <w:tcPr>
            <w:tcW w:w="718" w:type="dxa"/>
            <w:vAlign w:val="center"/>
          </w:tcPr>
          <w:p w:rsidR="003D58AF" w:rsidRDefault="003D58AF" w:rsidP="003D58AF">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854" w:type="dxa"/>
            <w:vAlign w:val="center"/>
          </w:tcPr>
          <w:p w:rsidR="003D58AF" w:rsidRDefault="003D58AF" w:rsidP="003D58AF">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868" w:type="dxa"/>
            <w:vAlign w:val="center"/>
          </w:tcPr>
          <w:p w:rsidR="003D58AF" w:rsidRDefault="003D58AF" w:rsidP="003D58AF">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861" w:type="dxa"/>
            <w:vAlign w:val="center"/>
          </w:tcPr>
          <w:p w:rsidR="003D58AF" w:rsidRDefault="003D58AF" w:rsidP="003D58AF">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1007" w:type="dxa"/>
            <w:vAlign w:val="center"/>
          </w:tcPr>
          <w:p w:rsidR="003D58AF" w:rsidRDefault="003D58AF" w:rsidP="003D58AF">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861" w:type="dxa"/>
            <w:vAlign w:val="center"/>
          </w:tcPr>
          <w:p w:rsidR="003D58AF" w:rsidRDefault="003D58AF" w:rsidP="003D58AF">
            <w:pPr>
              <w:jc w:val="center"/>
            </w:pPr>
            <w:r w:rsidRPr="00ED44D1">
              <w:rPr>
                <w:rFonts w:ascii="GHEA Grapalat" w:hAnsi="GHEA Grapalat"/>
                <w:sz w:val="16"/>
                <w:szCs w:val="16"/>
                <w:lang w:val="en-US"/>
              </w:rPr>
              <w:t>100</w:t>
            </w:r>
            <w:r w:rsidRPr="00ED44D1">
              <w:rPr>
                <w:rFonts w:ascii="GHEA Grapalat" w:hAnsi="GHEA Grapalat"/>
                <w:sz w:val="16"/>
                <w:szCs w:val="16"/>
              </w:rPr>
              <w:t>%</w:t>
            </w:r>
          </w:p>
        </w:tc>
        <w:tc>
          <w:tcPr>
            <w:tcW w:w="821" w:type="dxa"/>
            <w:vAlign w:val="center"/>
          </w:tcPr>
          <w:p w:rsidR="003D58AF" w:rsidRDefault="003D58AF" w:rsidP="003D58AF">
            <w:pPr>
              <w:jc w:val="center"/>
            </w:pPr>
            <w:r w:rsidRPr="00ED44D1">
              <w:rPr>
                <w:rFonts w:ascii="GHEA Grapalat" w:hAnsi="GHEA Grapalat"/>
                <w:sz w:val="16"/>
                <w:szCs w:val="16"/>
                <w:lang w:val="en-US"/>
              </w:rPr>
              <w:t>100</w:t>
            </w:r>
            <w:r w:rsidRPr="00ED44D1">
              <w:rPr>
                <w:rFonts w:ascii="GHEA Grapalat" w:hAnsi="GHEA Grapalat"/>
                <w:sz w:val="16"/>
                <w:szCs w:val="16"/>
              </w:rPr>
              <w:t>%</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B86E1C">
        <w:rPr>
          <w:rFonts w:ascii="GHEA Grapalat" w:hAnsi="GHEA Grapalat"/>
          <w:i/>
        </w:rPr>
        <w:t>IKVCIK-GHAPDzB-20/</w:t>
      </w:r>
      <w:r w:rsidR="00292815" w:rsidRPr="00292815">
        <w:rPr>
          <w:rFonts w:ascii="GHEA Grapalat" w:hAnsi="GHEA Grapalat"/>
          <w:i/>
        </w:rPr>
        <w:t>10</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9131F1">
        <w:rPr>
          <w:rFonts w:ascii="GHEA Grapalat" w:hAnsi="GHEA Grapalat"/>
          <w:i/>
        </w:rPr>
        <w:t>2</w:t>
      </w:r>
      <w:r w:rsidR="00B86E1C">
        <w:rPr>
          <w:rFonts w:ascii="GHEA Grapalat" w:hAnsi="GHEA Grapalat"/>
          <w:i/>
        </w:rPr>
        <w:t>0</w:t>
      </w:r>
      <w:r w:rsidR="00292815" w:rsidRPr="00292815">
        <w:rPr>
          <w:rFonts w:ascii="GHEA Grapalat" w:hAnsi="GHEA Grapalat"/>
          <w:i/>
        </w:rPr>
        <w:t>20</w:t>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к Договору под кодом</w:t>
      </w:r>
      <w:r w:rsidR="009131F1" w:rsidRPr="009131F1">
        <w:t xml:space="preserve"> </w:t>
      </w:r>
      <w:r w:rsidR="009131F1" w:rsidRPr="009131F1">
        <w:rPr>
          <w:rFonts w:ascii="GHEA Grapalat" w:hAnsi="GHEA Grapalat"/>
          <w:i/>
        </w:rPr>
        <w:t>IKVCIK-GHAPDzB-20/</w:t>
      </w:r>
      <w:r w:rsidR="00292815" w:rsidRPr="00292815">
        <w:rPr>
          <w:rFonts w:ascii="GHEA Grapalat" w:hAnsi="GHEA Grapalat"/>
          <w:i/>
        </w:rPr>
        <w:t>10</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292815" w:rsidRPr="00525BC3">
        <w:rPr>
          <w:rFonts w:ascii="GHEA Grapalat" w:hAnsi="GHEA Grapalat"/>
          <w:i/>
        </w:rPr>
        <w:t>20</w:t>
      </w:r>
      <w:r w:rsidRPr="00B138F3">
        <w:rPr>
          <w:rFonts w:ascii="GHEA Grapalat" w:hAnsi="GHEA Grapalat"/>
          <w:i/>
        </w:rPr>
        <w:t>г.</w:t>
      </w:r>
      <w:bookmarkStart w:id="1" w:name="_GoBack"/>
      <w:bookmarkEnd w:id="1"/>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8F4" w:rsidRDefault="00EE28F4">
      <w:r>
        <w:separator/>
      </w:r>
    </w:p>
  </w:endnote>
  <w:endnote w:type="continuationSeparator" w:id="0">
    <w:p w:rsidR="00EE28F4" w:rsidRDefault="00EE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20B7200000000000000"/>
    <w:charset w:val="00"/>
    <w:family w:val="swiss"/>
    <w:pitch w:val="variable"/>
    <w:sig w:usb0="00000003" w:usb1="10000000" w:usb2="00000000" w:usb3="00000000" w:csb0="80000001"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03" w:usb1="00000000" w:usb2="00000000" w:usb3="00000000" w:csb0="00000005"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991F9D" w:rsidRPr="00C861E9" w:rsidRDefault="00991F9D">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D58AF">
          <w:rPr>
            <w:rFonts w:ascii="GHEA Grapalat" w:hAnsi="GHEA Grapalat"/>
            <w:noProof/>
            <w:sz w:val="24"/>
            <w:szCs w:val="24"/>
          </w:rPr>
          <w:t>67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8F4" w:rsidRDefault="00EE28F4">
      <w:r>
        <w:separator/>
      </w:r>
    </w:p>
  </w:footnote>
  <w:footnote w:type="continuationSeparator" w:id="0">
    <w:p w:rsidR="00EE28F4" w:rsidRDefault="00EE28F4">
      <w:r>
        <w:continuationSeparator/>
      </w:r>
    </w:p>
  </w:footnote>
  <w:footnote w:id="1">
    <w:p w:rsidR="00991F9D" w:rsidRPr="0049623A" w:rsidDel="00932115" w:rsidRDefault="00991F9D"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наименования производителя,</w:t>
      </w:r>
      <w:proofErr w:type="gramStart"/>
      <w:r w:rsidRPr="00D3436F">
        <w:rPr>
          <w:rFonts w:ascii="GHEA Grapalat" w:hAnsi="GHEA Grapalat"/>
          <w:i/>
        </w:rPr>
        <w:t xml:space="preserve"> ,</w:t>
      </w:r>
      <w:proofErr w:type="gramEnd"/>
      <w:r w:rsidRPr="00D3436F">
        <w:rPr>
          <w:rFonts w:ascii="GHEA Grapalat" w:hAnsi="GHEA Grapalat"/>
          <w:i/>
        </w:rPr>
        <w:t xml:space="preserve">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2">
    <w:p w:rsidR="00991F9D" w:rsidRPr="008842CE" w:rsidRDefault="00991F9D"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991F9D" w:rsidRPr="000811C1" w:rsidRDefault="00991F9D">
      <w:pPr>
        <w:pStyle w:val="af2"/>
        <w:rPr>
          <w:lang w:val="af-ZA"/>
        </w:rPr>
      </w:pPr>
    </w:p>
  </w:footnote>
  <w:footnote w:id="3">
    <w:p w:rsidR="00991F9D" w:rsidRPr="008E4439" w:rsidRDefault="00991F9D"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991F9D" w:rsidRPr="000811C1" w:rsidRDefault="00991F9D" w:rsidP="0027573B">
      <w:pPr>
        <w:pStyle w:val="af2"/>
        <w:rPr>
          <w:rFonts w:ascii="Sylfaen" w:hAnsi="Sylfaen"/>
          <w:sz w:val="18"/>
          <w:szCs w:val="18"/>
        </w:rPr>
      </w:pPr>
    </w:p>
  </w:footnote>
  <w:footnote w:id="4">
    <w:p w:rsidR="00991F9D" w:rsidRPr="00A31673" w:rsidRDefault="00991F9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rsidR="00991F9D" w:rsidRPr="00DE7706" w:rsidRDefault="00991F9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6">
    <w:p w:rsidR="00991F9D" w:rsidRDefault="00991F9D"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91F9D" w:rsidRDefault="00991F9D" w:rsidP="006B3E56">
      <w:pPr>
        <w:pStyle w:val="af2"/>
        <w:rPr>
          <w:rFonts w:asciiTheme="minorHAnsi" w:hAnsiTheme="minorHAnsi"/>
          <w:lang w:val="af-ZA"/>
        </w:rPr>
      </w:pPr>
    </w:p>
  </w:footnote>
  <w:footnote w:id="7">
    <w:p w:rsidR="00991F9D" w:rsidRPr="00D3436F" w:rsidRDefault="00991F9D"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991F9D" w:rsidRPr="00D3436F" w:rsidRDefault="00991F9D">
      <w:pPr>
        <w:pStyle w:val="af2"/>
        <w:rPr>
          <w:lang w:val="es-ES"/>
        </w:rPr>
      </w:pPr>
    </w:p>
  </w:footnote>
  <w:footnote w:id="8">
    <w:p w:rsidR="00991F9D" w:rsidRPr="008842CE" w:rsidRDefault="00991F9D" w:rsidP="003D2FE2">
      <w:pPr>
        <w:pStyle w:val="af2"/>
        <w:jc w:val="both"/>
      </w:pPr>
    </w:p>
  </w:footnote>
  <w:footnote w:id="9">
    <w:p w:rsidR="00991F9D" w:rsidRPr="00FB18A4" w:rsidRDefault="00991F9D" w:rsidP="000A214C">
      <w:pPr>
        <w:pStyle w:val="af2"/>
        <w:jc w:val="both"/>
      </w:pPr>
    </w:p>
  </w:footnote>
  <w:footnote w:id="10">
    <w:p w:rsidR="00991F9D" w:rsidRPr="00D3436F" w:rsidRDefault="00991F9D"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1">
    <w:p w:rsidR="00991F9D" w:rsidRPr="008842CE" w:rsidRDefault="00991F9D"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w:t>
      </w:r>
      <w:proofErr w:type="gramStart"/>
      <w:r w:rsidRPr="008842CE">
        <w:rPr>
          <w:rFonts w:ascii="GHEA Grapalat" w:hAnsi="GHEA Grapalat"/>
          <w:i/>
        </w:rPr>
        <w:t>,</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991F9D" w:rsidRPr="00D3436F" w:rsidRDefault="00991F9D">
      <w:pPr>
        <w:pStyle w:val="af2"/>
        <w:rPr>
          <w:lang w:val="hy-AM"/>
        </w:rPr>
      </w:pPr>
    </w:p>
  </w:footnote>
  <w:footnote w:id="12">
    <w:p w:rsidR="00991F9D" w:rsidRPr="008842CE" w:rsidRDefault="00991F9D"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991F9D" w:rsidRPr="00E85250" w:rsidRDefault="00991F9D" w:rsidP="00D90640">
      <w:pPr>
        <w:widowControl w:val="0"/>
        <w:spacing w:after="160" w:line="360" w:lineRule="auto"/>
        <w:ind w:firstLine="709"/>
        <w:jc w:val="both"/>
        <w:rPr>
          <w:rFonts w:ascii="GHEA Grapalat" w:hAnsi="GHEA Grapalat"/>
          <w:lang w:val="hy-AM"/>
        </w:rPr>
      </w:pPr>
    </w:p>
    <w:p w:rsidR="00991F9D" w:rsidRPr="00D3436F" w:rsidRDefault="00991F9D">
      <w:pPr>
        <w:pStyle w:val="af2"/>
        <w:rPr>
          <w:lang w:val="hy-AM"/>
        </w:rPr>
      </w:pPr>
    </w:p>
  </w:footnote>
  <w:footnote w:id="13">
    <w:p w:rsidR="00991F9D" w:rsidRPr="00402BC3" w:rsidRDefault="00991F9D"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991F9D" w:rsidRPr="00552088" w:rsidRDefault="00991F9D"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91F9D" w:rsidRPr="00D3436F" w:rsidRDefault="00991F9D">
      <w:pPr>
        <w:pStyle w:val="af2"/>
        <w:rPr>
          <w:lang w:val="hy-AM"/>
        </w:rPr>
      </w:pPr>
    </w:p>
  </w:footnote>
  <w:footnote w:id="14">
    <w:p w:rsidR="00991F9D" w:rsidRPr="008842CE" w:rsidRDefault="00991F9D"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991F9D" w:rsidRPr="00D3436F" w:rsidRDefault="00991F9D">
      <w:pPr>
        <w:pStyle w:val="af2"/>
        <w:rPr>
          <w:lang w:val="hy-AM"/>
        </w:rPr>
      </w:pPr>
    </w:p>
  </w:footnote>
  <w:footnote w:id="15">
    <w:p w:rsidR="00991F9D" w:rsidRPr="00D3436F" w:rsidRDefault="00991F9D"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991F9D" w:rsidRPr="008842CE" w:rsidRDefault="00991F9D"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91F9D" w:rsidRPr="00D3436F" w:rsidRDefault="00991F9D">
      <w:pPr>
        <w:pStyle w:val="af2"/>
        <w:rPr>
          <w:lang w:val="hy-AM"/>
        </w:rPr>
      </w:pPr>
    </w:p>
  </w:footnote>
  <w:footnote w:id="17">
    <w:p w:rsidR="00991F9D" w:rsidRPr="00E861BF" w:rsidRDefault="00991F9D"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8">
    <w:p w:rsidR="00991F9D" w:rsidRDefault="00991F9D"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991F9D" w:rsidRPr="00E861BF" w:rsidRDefault="00991F9D"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9">
    <w:p w:rsidR="00991F9D" w:rsidRPr="00E861BF" w:rsidRDefault="00991F9D"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20">
    <w:p w:rsidR="00991F9D" w:rsidRPr="00147A1E" w:rsidRDefault="00991F9D" w:rsidP="008842CE">
      <w:pPr>
        <w:pStyle w:val="af2"/>
        <w:widowControl w:val="0"/>
        <w:jc w:val="both"/>
        <w:rPr>
          <w:b/>
        </w:rPr>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r w:rsidRPr="00147A1E">
        <w:rPr>
          <w:rFonts w:ascii="GHEA Grapalat" w:hAnsi="GHEA Grapalat"/>
          <w:b/>
          <w:i/>
        </w:rPr>
        <w:t xml:space="preserve">**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47A1E">
        <w:rPr>
          <w:rFonts w:ascii="GHEA Grapalat" w:hAnsi="GHEA Grapalat"/>
          <w:b/>
          <w:i/>
        </w:rPr>
        <w:t>предусмотрения</w:t>
      </w:r>
      <w:proofErr w:type="spellEnd"/>
      <w:r w:rsidRPr="00147A1E">
        <w:rPr>
          <w:rFonts w:ascii="GHEA Grapalat" w:hAnsi="GHEA Grapalat"/>
          <w:b/>
          <w:i/>
        </w:rPr>
        <w:t xml:space="preserve"> финансовых средств, в качестве его неотъемлемой части.</w:t>
      </w:r>
    </w:p>
  </w:footnote>
  <w:footnote w:id="21">
    <w:p w:rsidR="00991F9D" w:rsidRPr="008842CE" w:rsidRDefault="00991F9D"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6346"/>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D80"/>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2C7"/>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B9C"/>
    <w:rsid w:val="001439BD"/>
    <w:rsid w:val="00143BD7"/>
    <w:rsid w:val="00143E8C"/>
    <w:rsid w:val="0014472E"/>
    <w:rsid w:val="00144E38"/>
    <w:rsid w:val="00144F73"/>
    <w:rsid w:val="001458D6"/>
    <w:rsid w:val="00145CC3"/>
    <w:rsid w:val="00146685"/>
    <w:rsid w:val="00146FC5"/>
    <w:rsid w:val="00147A1E"/>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0DC"/>
    <w:rsid w:val="00163324"/>
    <w:rsid w:val="001647D2"/>
    <w:rsid w:val="00164BBC"/>
    <w:rsid w:val="0016519F"/>
    <w:rsid w:val="001679A6"/>
    <w:rsid w:val="00171E80"/>
    <w:rsid w:val="001723D6"/>
    <w:rsid w:val="001724D7"/>
    <w:rsid w:val="00172B98"/>
    <w:rsid w:val="00172BC4"/>
    <w:rsid w:val="001732FB"/>
    <w:rsid w:val="00174156"/>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4A98"/>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927"/>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2815"/>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3F7A"/>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05A"/>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5D3"/>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8AF"/>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5FFA"/>
    <w:rsid w:val="004068F5"/>
    <w:rsid w:val="004072C8"/>
    <w:rsid w:val="0040761D"/>
    <w:rsid w:val="0041023E"/>
    <w:rsid w:val="004110AC"/>
    <w:rsid w:val="004116A0"/>
    <w:rsid w:val="00411D9D"/>
    <w:rsid w:val="00413390"/>
    <w:rsid w:val="00413595"/>
    <w:rsid w:val="00413E6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67BD"/>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19F"/>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C3"/>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0FEA"/>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4B5"/>
    <w:rsid w:val="00611998"/>
    <w:rsid w:val="00612156"/>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4952"/>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4FD2"/>
    <w:rsid w:val="006953B6"/>
    <w:rsid w:val="006968E8"/>
    <w:rsid w:val="00696900"/>
    <w:rsid w:val="00697C38"/>
    <w:rsid w:val="006A0D8B"/>
    <w:rsid w:val="006A134C"/>
    <w:rsid w:val="006A13FB"/>
    <w:rsid w:val="006A1488"/>
    <w:rsid w:val="006A14B3"/>
    <w:rsid w:val="006A1922"/>
    <w:rsid w:val="006A1F61"/>
    <w:rsid w:val="006A202F"/>
    <w:rsid w:val="006A26BE"/>
    <w:rsid w:val="006A3C8A"/>
    <w:rsid w:val="006A475C"/>
    <w:rsid w:val="006A4AFC"/>
    <w:rsid w:val="006A5026"/>
    <w:rsid w:val="006A6D19"/>
    <w:rsid w:val="006A7264"/>
    <w:rsid w:val="006B0116"/>
    <w:rsid w:val="006B0566"/>
    <w:rsid w:val="006B2F02"/>
    <w:rsid w:val="006B3AE3"/>
    <w:rsid w:val="006B3B3D"/>
    <w:rsid w:val="006B3E56"/>
    <w:rsid w:val="006B3E66"/>
    <w:rsid w:val="006B4238"/>
    <w:rsid w:val="006B4F47"/>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6F7D"/>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32E"/>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287D"/>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C3C"/>
    <w:rsid w:val="00837F16"/>
    <w:rsid w:val="00840327"/>
    <w:rsid w:val="00840FE0"/>
    <w:rsid w:val="00842193"/>
    <w:rsid w:val="00842341"/>
    <w:rsid w:val="00842CDF"/>
    <w:rsid w:val="008435A4"/>
    <w:rsid w:val="008435DB"/>
    <w:rsid w:val="00843892"/>
    <w:rsid w:val="00844434"/>
    <w:rsid w:val="00845AA5"/>
    <w:rsid w:val="008463FB"/>
    <w:rsid w:val="00847EB9"/>
    <w:rsid w:val="008504E0"/>
    <w:rsid w:val="00850570"/>
    <w:rsid w:val="00850857"/>
    <w:rsid w:val="008510F1"/>
    <w:rsid w:val="0085146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90A"/>
    <w:rsid w:val="00877B26"/>
    <w:rsid w:val="0088001E"/>
    <w:rsid w:val="00880500"/>
    <w:rsid w:val="00880AE1"/>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534C"/>
    <w:rsid w:val="008B73CD"/>
    <w:rsid w:val="008B7BE2"/>
    <w:rsid w:val="008C0D41"/>
    <w:rsid w:val="008C16C2"/>
    <w:rsid w:val="008C17DA"/>
    <w:rsid w:val="008C19A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1F1"/>
    <w:rsid w:val="00914B4A"/>
    <w:rsid w:val="00915104"/>
    <w:rsid w:val="00915337"/>
    <w:rsid w:val="00915A97"/>
    <w:rsid w:val="009160C2"/>
    <w:rsid w:val="00916A53"/>
    <w:rsid w:val="00917234"/>
    <w:rsid w:val="00917747"/>
    <w:rsid w:val="00917FAA"/>
    <w:rsid w:val="00920009"/>
    <w:rsid w:val="0092041F"/>
    <w:rsid w:val="009229DF"/>
    <w:rsid w:val="00922AF9"/>
    <w:rsid w:val="00923711"/>
    <w:rsid w:val="00924434"/>
    <w:rsid w:val="00926875"/>
    <w:rsid w:val="00927888"/>
    <w:rsid w:val="00931A1F"/>
    <w:rsid w:val="00932115"/>
    <w:rsid w:val="0093224D"/>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B28"/>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1A35"/>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1F9D"/>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0E7"/>
    <w:rsid w:val="009A5190"/>
    <w:rsid w:val="009A6301"/>
    <w:rsid w:val="009A73D5"/>
    <w:rsid w:val="009A796C"/>
    <w:rsid w:val="009B004A"/>
    <w:rsid w:val="009B0273"/>
    <w:rsid w:val="009B0824"/>
    <w:rsid w:val="009B0DA1"/>
    <w:rsid w:val="009B127B"/>
    <w:rsid w:val="009B13C3"/>
    <w:rsid w:val="009B18AF"/>
    <w:rsid w:val="009B27F5"/>
    <w:rsid w:val="009B3CA3"/>
    <w:rsid w:val="009B5889"/>
    <w:rsid w:val="009B58F7"/>
    <w:rsid w:val="009B5DC0"/>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76E"/>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8F4"/>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CD5"/>
    <w:rsid w:val="00A90E28"/>
    <w:rsid w:val="00A90FCD"/>
    <w:rsid w:val="00A921FF"/>
    <w:rsid w:val="00A93710"/>
    <w:rsid w:val="00A94304"/>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221"/>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4CD"/>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77F76"/>
    <w:rsid w:val="00B81197"/>
    <w:rsid w:val="00B81AD3"/>
    <w:rsid w:val="00B853BF"/>
    <w:rsid w:val="00B8636F"/>
    <w:rsid w:val="00B86BCB"/>
    <w:rsid w:val="00B86C5F"/>
    <w:rsid w:val="00B86E1C"/>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413"/>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08"/>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3CA3"/>
    <w:rsid w:val="00C94323"/>
    <w:rsid w:val="00C970BB"/>
    <w:rsid w:val="00C978AF"/>
    <w:rsid w:val="00CA0015"/>
    <w:rsid w:val="00CA0A33"/>
    <w:rsid w:val="00CA11F2"/>
    <w:rsid w:val="00CA169D"/>
    <w:rsid w:val="00CA1747"/>
    <w:rsid w:val="00CA1C11"/>
    <w:rsid w:val="00CA1F39"/>
    <w:rsid w:val="00CA2207"/>
    <w:rsid w:val="00CA3A61"/>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0E2"/>
    <w:rsid w:val="00CB41AB"/>
    <w:rsid w:val="00CB4B5C"/>
    <w:rsid w:val="00CB4C1E"/>
    <w:rsid w:val="00CB5290"/>
    <w:rsid w:val="00CB68EF"/>
    <w:rsid w:val="00CB6D42"/>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2DD"/>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57985"/>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84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A31"/>
    <w:rsid w:val="00EA7CA6"/>
    <w:rsid w:val="00EA7FA5"/>
    <w:rsid w:val="00EB0B3D"/>
    <w:rsid w:val="00EB2387"/>
    <w:rsid w:val="00EB2724"/>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28F4"/>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243D"/>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16C4"/>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0617"/>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8A4"/>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97C"/>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C839D-520E-444C-9BBC-8667758FB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1751</TotalTime>
  <Pages>67</Pages>
  <Words>17345</Words>
  <Characters>98873</Characters>
  <Application>Microsoft Office Word</Application>
  <DocSecurity>0</DocSecurity>
  <Lines>823</Lines>
  <Paragraphs>231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115987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Harutyunyan</cp:lastModifiedBy>
  <cp:revision>732</cp:revision>
  <cp:lastPrinted>2018-02-16T07:12:00Z</cp:lastPrinted>
  <dcterms:created xsi:type="dcterms:W3CDTF">2019-10-28T07:04:00Z</dcterms:created>
  <dcterms:modified xsi:type="dcterms:W3CDTF">2020-02-06T11:42:00Z</dcterms:modified>
</cp:coreProperties>
</file>